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272EE" w14:textId="77777777" w:rsidR="00C36B68" w:rsidRPr="00D9208B" w:rsidRDefault="00C36B68" w:rsidP="00C36B68">
      <w:pPr>
        <w:widowControl w:val="0"/>
        <w:suppressAutoHyphens/>
        <w:jc w:val="right"/>
        <w:rPr>
          <w:rFonts w:eastAsia="Arial Unicode MS"/>
          <w:color w:val="00000A"/>
          <w:kern w:val="0"/>
          <w:lang w:eastAsia="et-EE"/>
          <w14:ligatures w14:val="none"/>
        </w:rPr>
      </w:pPr>
      <w:r w:rsidRPr="00D9208B">
        <w:rPr>
          <w:rFonts w:eastAsia="Arial Unicode MS"/>
          <w:color w:val="00000A"/>
          <w:kern w:val="0"/>
          <w:lang w:eastAsia="et-EE"/>
          <w14:ligatures w14:val="none"/>
        </w:rPr>
        <w:t>EELNÕU</w:t>
      </w:r>
    </w:p>
    <w:p w14:paraId="313FC697" w14:textId="3957ADE1" w:rsidR="00C36B68" w:rsidRPr="00D9208B" w:rsidRDefault="00531AF5" w:rsidP="00C36B68">
      <w:pPr>
        <w:widowControl w:val="0"/>
        <w:suppressAutoHyphens/>
        <w:jc w:val="right"/>
        <w:rPr>
          <w:rFonts w:eastAsia="Arial Unicode MS"/>
          <w:color w:val="00000A"/>
          <w:lang w:eastAsia="et-EE"/>
        </w:rPr>
      </w:pPr>
      <w:r>
        <w:rPr>
          <w:rFonts w:eastAsia="Arial Unicode MS"/>
          <w:color w:val="00000A"/>
          <w:kern w:val="0"/>
          <w:lang w:eastAsia="et-EE"/>
          <w14:ligatures w14:val="none"/>
        </w:rPr>
        <w:t>22</w:t>
      </w:r>
      <w:r w:rsidR="00C36B68" w:rsidRPr="00D9208B">
        <w:rPr>
          <w:rFonts w:eastAsia="Arial Unicode MS"/>
          <w:color w:val="00000A"/>
          <w:kern w:val="0"/>
          <w:lang w:eastAsia="et-EE"/>
          <w14:ligatures w14:val="none"/>
        </w:rPr>
        <w:t>.0</w:t>
      </w:r>
      <w:r w:rsidR="0072342C">
        <w:rPr>
          <w:rFonts w:eastAsia="Arial Unicode MS"/>
          <w:color w:val="00000A"/>
          <w:kern w:val="0"/>
          <w:lang w:eastAsia="et-EE"/>
          <w14:ligatures w14:val="none"/>
        </w:rPr>
        <w:t>7</w:t>
      </w:r>
      <w:r w:rsidR="00C36B68" w:rsidRPr="00D9208B">
        <w:rPr>
          <w:rFonts w:eastAsia="Arial Unicode MS"/>
          <w:color w:val="00000A"/>
          <w:kern w:val="0"/>
          <w:lang w:eastAsia="et-EE"/>
          <w14:ligatures w14:val="none"/>
        </w:rPr>
        <w:t>.2024</w:t>
      </w:r>
    </w:p>
    <w:p w14:paraId="76B2562F" w14:textId="77777777" w:rsidR="00C36B68" w:rsidRPr="00D9208B" w:rsidRDefault="00C36B68" w:rsidP="00C36B68">
      <w:pPr>
        <w:widowControl w:val="0"/>
        <w:suppressAutoHyphens/>
        <w:jc w:val="center"/>
        <w:rPr>
          <w:rFonts w:eastAsia="Arial Unicode MS"/>
          <w:b/>
          <w:color w:val="00000A"/>
          <w:kern w:val="0"/>
          <w:lang w:eastAsia="et-EE"/>
          <w14:ligatures w14:val="none"/>
        </w:rPr>
      </w:pPr>
    </w:p>
    <w:p w14:paraId="32A14648" w14:textId="77777777" w:rsidR="00C36B68" w:rsidRPr="00D9208B" w:rsidRDefault="00C36B68" w:rsidP="00C36B68">
      <w:pPr>
        <w:widowControl w:val="0"/>
        <w:suppressAutoHyphens/>
        <w:jc w:val="center"/>
        <w:rPr>
          <w:rFonts w:eastAsia="Arial Unicode MS"/>
          <w:color w:val="00000A"/>
          <w:kern w:val="0"/>
          <w:sz w:val="32"/>
          <w:szCs w:val="32"/>
          <w:lang w:eastAsia="et-EE"/>
          <w14:ligatures w14:val="none"/>
        </w:rPr>
      </w:pPr>
      <w:r w:rsidRPr="00D9208B">
        <w:rPr>
          <w:rFonts w:eastAsia="Arial Unicode MS"/>
          <w:b/>
          <w:color w:val="00000A"/>
          <w:kern w:val="0"/>
          <w:sz w:val="32"/>
          <w:szCs w:val="32"/>
          <w:lang w:eastAsia="et-EE"/>
          <w14:ligatures w14:val="none"/>
        </w:rPr>
        <w:t>Välismaalaste seaduse muutmise ja sellega seonduvalt teiste seaduste muutmise seadus (rändemenetluste tõhustamine)</w:t>
      </w:r>
    </w:p>
    <w:p w14:paraId="7011FFB6" w14:textId="77777777" w:rsidR="00C36B68" w:rsidRPr="00D9208B" w:rsidRDefault="00C36B68" w:rsidP="00C36B68">
      <w:pPr>
        <w:rPr>
          <w:rFonts w:eastAsia="Calibri"/>
          <w:kern w:val="0"/>
          <w14:ligatures w14:val="none"/>
        </w:rPr>
      </w:pPr>
    </w:p>
    <w:p w14:paraId="7D8BD4DC" w14:textId="77777777" w:rsidR="00C36B68" w:rsidRPr="00D9208B" w:rsidRDefault="00C36B68" w:rsidP="00C36B68">
      <w:pPr>
        <w:tabs>
          <w:tab w:val="left" w:pos="7213"/>
        </w:tabs>
        <w:rPr>
          <w:rFonts w:eastAsia="Calibri"/>
          <w:b/>
          <w:bCs/>
          <w:kern w:val="0"/>
          <w14:ligatures w14:val="none"/>
        </w:rPr>
      </w:pPr>
      <w:r w:rsidRPr="00D9208B">
        <w:rPr>
          <w:rFonts w:eastAsia="Calibri"/>
          <w:b/>
          <w:bCs/>
          <w:kern w:val="0"/>
          <w14:ligatures w14:val="none"/>
        </w:rPr>
        <w:t>§ 1. Välismaalaste seaduse muutmine</w:t>
      </w:r>
    </w:p>
    <w:p w14:paraId="787203EA" w14:textId="77777777" w:rsidR="00C36B68" w:rsidRPr="00D9208B" w:rsidRDefault="00C36B68" w:rsidP="00C36B68">
      <w:pPr>
        <w:rPr>
          <w:rFonts w:eastAsia="Calibri"/>
          <w:kern w:val="0"/>
          <w14:ligatures w14:val="none"/>
        </w:rPr>
      </w:pPr>
    </w:p>
    <w:p w14:paraId="490D1BEC" w14:textId="77777777" w:rsidR="00C36B68" w:rsidRPr="00D9208B" w:rsidRDefault="00C36B68" w:rsidP="00C36B68">
      <w:pPr>
        <w:rPr>
          <w:rFonts w:eastAsia="Calibri"/>
          <w:kern w:val="0"/>
          <w14:ligatures w14:val="none"/>
        </w:rPr>
      </w:pPr>
      <w:r w:rsidRPr="00D9208B">
        <w:rPr>
          <w:rFonts w:eastAsia="Calibri"/>
          <w:kern w:val="0"/>
          <w14:ligatures w14:val="none"/>
        </w:rPr>
        <w:t>Välismaalaste seaduses tehakse järgmised muudatused:</w:t>
      </w:r>
    </w:p>
    <w:p w14:paraId="16F50694" w14:textId="77777777" w:rsidR="00C36B68" w:rsidRPr="00D9208B" w:rsidRDefault="00C36B68" w:rsidP="00C36B68">
      <w:pPr>
        <w:jc w:val="both"/>
        <w:rPr>
          <w:rFonts w:eastAsia="Calibri"/>
          <w:kern w:val="0"/>
          <w14:ligatures w14:val="none"/>
        </w:rPr>
      </w:pPr>
    </w:p>
    <w:p w14:paraId="510A0713" w14:textId="704D9E73" w:rsidR="00C36B68" w:rsidRPr="00D9208B" w:rsidRDefault="00C36B68" w:rsidP="00C36B68">
      <w:pPr>
        <w:jc w:val="both"/>
        <w:rPr>
          <w:rFonts w:eastAsia="Calibri"/>
        </w:rPr>
      </w:pPr>
      <w:r w:rsidRPr="00D9208B">
        <w:rPr>
          <w:rFonts w:eastAsia="Calibri"/>
          <w:b/>
          <w:kern w:val="0"/>
          <w14:ligatures w14:val="none"/>
        </w:rPr>
        <w:t>1)</w:t>
      </w:r>
      <w:r w:rsidRPr="00D9208B">
        <w:rPr>
          <w:rFonts w:eastAsia="Calibri"/>
          <w:kern w:val="0"/>
          <w14:ligatures w14:val="none"/>
        </w:rPr>
        <w:t xml:space="preserve"> seaduse</w:t>
      </w:r>
      <w:r w:rsidR="00EF602C">
        <w:rPr>
          <w:rFonts w:eastAsia="Calibri"/>
          <w:kern w:val="0"/>
          <w14:ligatures w14:val="none"/>
        </w:rPr>
        <w:t xml:space="preserve"> tekstis</w:t>
      </w:r>
      <w:r w:rsidRPr="00D9208B">
        <w:rPr>
          <w:rFonts w:eastAsia="Calibri"/>
          <w:kern w:val="0"/>
          <w14:ligatures w14:val="none"/>
        </w:rPr>
        <w:t xml:space="preserve"> asendatakse sõnad „elamislubade ja töölubade register“ sõnadega „elamislubade </w:t>
      </w:r>
      <w:r w:rsidR="00D12DEE">
        <w:rPr>
          <w:rFonts w:eastAsia="Calibri"/>
          <w:kern w:val="0"/>
          <w14:ligatures w14:val="none"/>
        </w:rPr>
        <w:t xml:space="preserve">ja </w:t>
      </w:r>
      <w:r w:rsidR="000B16C2">
        <w:rPr>
          <w:rFonts w:eastAsia="Calibri"/>
          <w:kern w:val="0"/>
          <w14:ligatures w14:val="none"/>
        </w:rPr>
        <w:t>elamis</w:t>
      </w:r>
      <w:r w:rsidR="00D12DEE">
        <w:rPr>
          <w:rFonts w:eastAsia="Calibri"/>
          <w:kern w:val="0"/>
          <w14:ligatures w14:val="none"/>
        </w:rPr>
        <w:t>õiguste andmekogu</w:t>
      </w:r>
      <w:r w:rsidRPr="00D9208B">
        <w:rPr>
          <w:rFonts w:eastAsia="Calibri"/>
          <w:kern w:val="0"/>
          <w14:ligatures w14:val="none"/>
        </w:rPr>
        <w:t>“ vastavas käändes;</w:t>
      </w:r>
    </w:p>
    <w:p w14:paraId="08BE3D4C" w14:textId="77777777" w:rsidR="00C36B68" w:rsidRPr="00D9208B" w:rsidRDefault="00C36B68" w:rsidP="00C36B68">
      <w:pPr>
        <w:jc w:val="both"/>
        <w:rPr>
          <w:rFonts w:eastAsia="Calibri"/>
          <w:kern w:val="0"/>
          <w14:ligatures w14:val="none"/>
        </w:rPr>
      </w:pPr>
    </w:p>
    <w:p w14:paraId="0542347A"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2)</w:t>
      </w:r>
      <w:r w:rsidRPr="00D9208B">
        <w:rPr>
          <w:rFonts w:eastAsia="Calibri"/>
          <w:kern w:val="0"/>
          <w14:ligatures w14:val="none"/>
        </w:rPr>
        <w:t xml:space="preserve"> paragrahv 6 muudetakse ja sõnastatakse järgmiselt:</w:t>
      </w:r>
    </w:p>
    <w:p w14:paraId="57E3D1B5" w14:textId="77777777" w:rsidR="00C36B68" w:rsidRPr="00D9208B" w:rsidRDefault="00C36B68" w:rsidP="00C36B68">
      <w:pPr>
        <w:jc w:val="both"/>
        <w:rPr>
          <w:rFonts w:eastAsia="Calibri"/>
          <w:kern w:val="0"/>
          <w14:ligatures w14:val="none"/>
        </w:rPr>
      </w:pPr>
    </w:p>
    <w:p w14:paraId="59F0FF18" w14:textId="77777777" w:rsidR="00C36B68" w:rsidRPr="00D9208B" w:rsidRDefault="00C36B68" w:rsidP="00C36B68">
      <w:pPr>
        <w:jc w:val="both"/>
        <w:rPr>
          <w:rFonts w:eastAsia="Calibri"/>
          <w:b/>
          <w:bCs/>
          <w:kern w:val="0"/>
          <w14:ligatures w14:val="none"/>
        </w:rPr>
      </w:pPr>
      <w:r w:rsidRPr="00D9208B">
        <w:rPr>
          <w:rFonts w:eastAsia="Calibri"/>
          <w:kern w:val="0"/>
          <w14:ligatures w14:val="none"/>
        </w:rPr>
        <w:t>„</w:t>
      </w:r>
      <w:r w:rsidRPr="00D9208B">
        <w:rPr>
          <w:rFonts w:eastAsia="Calibri"/>
          <w:b/>
          <w:bCs/>
          <w:kern w:val="0"/>
          <w14:ligatures w14:val="none"/>
        </w:rPr>
        <w:t>§ 6. Püsivalt Eestis elamine</w:t>
      </w:r>
    </w:p>
    <w:p w14:paraId="0D771C9B" w14:textId="77777777" w:rsidR="00C36B68" w:rsidRPr="00D9208B" w:rsidRDefault="00C36B68" w:rsidP="00C36B68">
      <w:pPr>
        <w:jc w:val="both"/>
        <w:rPr>
          <w:rFonts w:eastAsia="Calibri"/>
          <w:kern w:val="0"/>
          <w14:ligatures w14:val="none"/>
        </w:rPr>
      </w:pPr>
    </w:p>
    <w:p w14:paraId="2D911477" w14:textId="77777777" w:rsidR="00C36B68" w:rsidRPr="00D9208B" w:rsidRDefault="00C36B68" w:rsidP="00C36B68">
      <w:pPr>
        <w:jc w:val="both"/>
        <w:rPr>
          <w:rFonts w:eastAsia="Calibri"/>
          <w:kern w:val="0"/>
          <w14:ligatures w14:val="none"/>
        </w:rPr>
      </w:pPr>
      <w:bookmarkStart w:id="0" w:name="_Hlk138860611"/>
      <w:r w:rsidRPr="00AF0786">
        <w:rPr>
          <w:rFonts w:eastAsia="Calibri"/>
          <w:kern w:val="0"/>
          <w14:ligatures w14:val="none"/>
        </w:rPr>
        <w:t>Püsivalt Eestis elamine käesoleva seaduse tähenduses on välismaalase Eestis viibimine Eesti elamisloa või elamisõiguse alusel, kui tema peamine elukoht on Eestis.</w:t>
      </w:r>
      <w:bookmarkEnd w:id="0"/>
      <w:r w:rsidRPr="00AF0786">
        <w:rPr>
          <w:rFonts w:eastAsia="Calibri"/>
          <w:kern w:val="0"/>
          <w14:ligatures w14:val="none"/>
        </w:rPr>
        <w:t>“;</w:t>
      </w:r>
    </w:p>
    <w:p w14:paraId="31CAEEE0" w14:textId="6CFEA04E" w:rsidR="00C36B68" w:rsidRPr="00D9208B" w:rsidRDefault="00C36B68" w:rsidP="005612D0">
      <w:pPr>
        <w:tabs>
          <w:tab w:val="left" w:pos="2820"/>
        </w:tabs>
        <w:jc w:val="both"/>
        <w:rPr>
          <w:rFonts w:eastAsia="Calibri"/>
          <w:kern w:val="0"/>
          <w14:ligatures w14:val="none"/>
        </w:rPr>
      </w:pPr>
    </w:p>
    <w:p w14:paraId="58A88621" w14:textId="4A3FD479" w:rsidR="00C36B68" w:rsidRDefault="00C36B68" w:rsidP="00C36B68">
      <w:pPr>
        <w:jc w:val="both"/>
        <w:rPr>
          <w:rFonts w:eastAsia="Calibri"/>
          <w:kern w:val="0"/>
          <w14:ligatures w14:val="none"/>
        </w:rPr>
      </w:pPr>
      <w:r w:rsidRPr="00D9208B">
        <w:rPr>
          <w:rFonts w:eastAsia="Calibri"/>
          <w:b/>
          <w:bCs/>
          <w:kern w:val="0"/>
          <w14:ligatures w14:val="none"/>
        </w:rPr>
        <w:t>3)</w:t>
      </w:r>
      <w:r w:rsidRPr="00D9208B">
        <w:rPr>
          <w:rFonts w:eastAsia="Calibri"/>
          <w:kern w:val="0"/>
          <w14:ligatures w14:val="none"/>
        </w:rPr>
        <w:t xml:space="preserve"> paragrahvi 29 lõikest 4 ja § 30 lõikest 1 jäetakse välja sõna „, vene“;</w:t>
      </w:r>
    </w:p>
    <w:p w14:paraId="168BFC1B" w14:textId="77777777" w:rsidR="0043419A" w:rsidRDefault="0043419A" w:rsidP="00C36B68">
      <w:pPr>
        <w:jc w:val="both"/>
        <w:rPr>
          <w:rFonts w:eastAsia="Calibri"/>
          <w:b/>
          <w:bCs/>
          <w:kern w:val="0"/>
          <w14:ligatures w14:val="none"/>
        </w:rPr>
      </w:pPr>
    </w:p>
    <w:p w14:paraId="542E7F99" w14:textId="401591ED" w:rsidR="00C36B68" w:rsidRDefault="00C36B68" w:rsidP="00C36B68">
      <w:pPr>
        <w:jc w:val="both"/>
        <w:rPr>
          <w:rFonts w:eastAsia="Calibri"/>
          <w:kern w:val="0"/>
          <w14:ligatures w14:val="none"/>
        </w:rPr>
      </w:pPr>
      <w:r w:rsidRPr="0071485E">
        <w:rPr>
          <w:rFonts w:eastAsia="Calibri"/>
          <w:b/>
          <w:bCs/>
          <w:kern w:val="0"/>
          <w14:ligatures w14:val="none"/>
        </w:rPr>
        <w:t>4)</w:t>
      </w:r>
      <w:r>
        <w:rPr>
          <w:rFonts w:eastAsia="Calibri"/>
          <w:kern w:val="0"/>
          <w14:ligatures w14:val="none"/>
        </w:rPr>
        <w:t xml:space="preserve"> paragrahvi 40</w:t>
      </w:r>
      <w:r w:rsidRPr="0071485E">
        <w:rPr>
          <w:rFonts w:eastAsia="Calibri"/>
          <w:kern w:val="0"/>
          <w:vertAlign w:val="superscript"/>
          <w14:ligatures w14:val="none"/>
        </w:rPr>
        <w:t>2</w:t>
      </w:r>
      <w:r>
        <w:rPr>
          <w:rFonts w:eastAsia="Calibri"/>
          <w:kern w:val="0"/>
          <w14:ligatures w14:val="none"/>
        </w:rPr>
        <w:t xml:space="preserve"> lõikes</w:t>
      </w:r>
      <w:r w:rsidR="0043419A">
        <w:rPr>
          <w:rFonts w:eastAsia="Calibri"/>
          <w:kern w:val="0"/>
          <w14:ligatures w14:val="none"/>
        </w:rPr>
        <w:t>t</w:t>
      </w:r>
      <w:r>
        <w:rPr>
          <w:rFonts w:eastAsia="Calibri"/>
          <w:kern w:val="0"/>
          <w14:ligatures w14:val="none"/>
        </w:rPr>
        <w:t xml:space="preserve"> 1 </w:t>
      </w:r>
      <w:r w:rsidR="0043419A">
        <w:rPr>
          <w:rFonts w:eastAsia="Calibri"/>
          <w:kern w:val="0"/>
          <w14:ligatures w14:val="none"/>
        </w:rPr>
        <w:t xml:space="preserve">jäetakse välja sõnad </w:t>
      </w:r>
      <w:r w:rsidR="00827C92">
        <w:rPr>
          <w:rFonts w:eastAsia="Calibri"/>
          <w:kern w:val="0"/>
          <w14:ligatures w14:val="none"/>
        </w:rPr>
        <w:t>„</w:t>
      </w:r>
      <w:r w:rsidR="00827C92" w:rsidRPr="00827C92">
        <w:rPr>
          <w:rFonts w:eastAsia="Calibri"/>
          <w:kern w:val="0"/>
          <w14:ligatures w14:val="none"/>
        </w:rPr>
        <w:t>käesolevas paragrahvis“</w:t>
      </w:r>
      <w:r w:rsidR="00827C92">
        <w:rPr>
          <w:rFonts w:eastAsia="Calibri"/>
          <w:kern w:val="0"/>
          <w14:ligatures w14:val="none"/>
        </w:rPr>
        <w:t>;</w:t>
      </w:r>
    </w:p>
    <w:p w14:paraId="16E1E1BB" w14:textId="77777777" w:rsidR="00C36B68" w:rsidRPr="00D9208B" w:rsidRDefault="00C36B68" w:rsidP="00C36B68">
      <w:pPr>
        <w:jc w:val="both"/>
        <w:rPr>
          <w:rFonts w:eastAsia="Calibri"/>
          <w:kern w:val="0"/>
          <w14:ligatures w14:val="none"/>
        </w:rPr>
      </w:pPr>
    </w:p>
    <w:p w14:paraId="729D91E8" w14:textId="77777777" w:rsidR="00C36B68" w:rsidRPr="00D9208B" w:rsidRDefault="00C36B68" w:rsidP="00C36B68">
      <w:pPr>
        <w:jc w:val="both"/>
        <w:rPr>
          <w:rFonts w:eastAsia="Calibri"/>
          <w:kern w:val="0"/>
          <w14:ligatures w14:val="none"/>
        </w:rPr>
      </w:pPr>
      <w:r w:rsidRPr="008B7BE8">
        <w:rPr>
          <w:rFonts w:eastAsia="Calibri"/>
          <w:b/>
          <w:bCs/>
          <w:kern w:val="0"/>
          <w14:ligatures w14:val="none"/>
        </w:rPr>
        <w:t>5)</w:t>
      </w:r>
      <w:r w:rsidRPr="008B7BE8">
        <w:rPr>
          <w:rFonts w:eastAsia="Calibri"/>
          <w:kern w:val="0"/>
          <w14:ligatures w14:val="none"/>
        </w:rPr>
        <w:t xml:space="preserve"> paragrahvi 43 täiendatakse lõikega 3</w:t>
      </w:r>
      <w:r w:rsidRPr="008B7BE8">
        <w:rPr>
          <w:rFonts w:eastAsia="Calibri"/>
          <w:kern w:val="0"/>
          <w:vertAlign w:val="superscript"/>
          <w14:ligatures w14:val="none"/>
        </w:rPr>
        <w:t>3</w:t>
      </w:r>
      <w:r w:rsidRPr="008B7BE8">
        <w:rPr>
          <w:rFonts w:eastAsia="Calibri"/>
          <w:kern w:val="0"/>
          <w14:ligatures w14:val="none"/>
        </w:rPr>
        <w:t xml:space="preserve"> järgmises sõnastuses:</w:t>
      </w:r>
    </w:p>
    <w:p w14:paraId="21F35C5B" w14:textId="77777777" w:rsidR="00C36B68" w:rsidRPr="00D9208B" w:rsidRDefault="00C36B68" w:rsidP="00C36B68">
      <w:pPr>
        <w:jc w:val="both"/>
        <w:rPr>
          <w:rFonts w:eastAsia="Calibri"/>
          <w:kern w:val="0"/>
          <w14:ligatures w14:val="none"/>
        </w:rPr>
      </w:pPr>
    </w:p>
    <w:p w14:paraId="102AD844" w14:textId="77777777" w:rsidR="00C36B68" w:rsidRPr="00D9208B" w:rsidRDefault="00C36B68" w:rsidP="00C36B68">
      <w:pPr>
        <w:jc w:val="both"/>
        <w:rPr>
          <w:rFonts w:eastAsia="Calibri"/>
          <w:kern w:val="0"/>
          <w14:ligatures w14:val="none"/>
        </w:rPr>
      </w:pPr>
      <w:r w:rsidRPr="00D9208B">
        <w:rPr>
          <w:rFonts w:eastAsia="Calibri"/>
          <w:kern w:val="0"/>
          <w14:ligatures w14:val="none"/>
        </w:rPr>
        <w:t>„(3</w:t>
      </w:r>
      <w:r w:rsidRPr="00D9208B">
        <w:rPr>
          <w:rFonts w:eastAsia="Calibri"/>
          <w:kern w:val="0"/>
          <w:vertAlign w:val="superscript"/>
          <w14:ligatures w14:val="none"/>
        </w:rPr>
        <w:t>3</w:t>
      </w:r>
      <w:r w:rsidRPr="00D9208B">
        <w:rPr>
          <w:rFonts w:eastAsia="Calibri"/>
          <w:kern w:val="0"/>
          <w14:ligatures w14:val="none"/>
        </w:rPr>
        <w:t>) Eestis sündinud alaealise lapse Eestis viibimise seaduslik alus on käesoleva paragrahvi lõike 1 punktis 5 sätestatud seaduslik alus, kui tema vanem viibis lapse sünni ajal Eestis seaduslikult.“;</w:t>
      </w:r>
    </w:p>
    <w:p w14:paraId="56B76DF0" w14:textId="77777777" w:rsidR="00C36B68" w:rsidRPr="00D9208B" w:rsidRDefault="00C36B68" w:rsidP="00C36B68">
      <w:pPr>
        <w:jc w:val="both"/>
        <w:rPr>
          <w:rFonts w:eastAsia="Calibri"/>
          <w:kern w:val="0"/>
          <w14:ligatures w14:val="none"/>
        </w:rPr>
      </w:pPr>
    </w:p>
    <w:p w14:paraId="560163BB" w14:textId="77777777" w:rsidR="00C36B68" w:rsidRPr="00D9208B" w:rsidRDefault="00C36B68" w:rsidP="00C36B68">
      <w:pPr>
        <w:jc w:val="both"/>
        <w:rPr>
          <w:rFonts w:eastAsia="Calibri"/>
          <w:kern w:val="0"/>
          <w14:ligatures w14:val="none"/>
        </w:rPr>
      </w:pPr>
      <w:r>
        <w:rPr>
          <w:rFonts w:eastAsia="Calibri"/>
          <w:b/>
          <w:bCs/>
          <w:kern w:val="0"/>
          <w14:ligatures w14:val="none"/>
        </w:rPr>
        <w:t>6</w:t>
      </w:r>
      <w:r w:rsidRPr="00D9208B">
        <w:rPr>
          <w:rFonts w:eastAsia="Calibri"/>
          <w:b/>
          <w:bCs/>
          <w:kern w:val="0"/>
          <w14:ligatures w14:val="none"/>
        </w:rPr>
        <w:t>)</w:t>
      </w:r>
      <w:r w:rsidRPr="00D9208B">
        <w:rPr>
          <w:rFonts w:eastAsia="Calibri"/>
          <w:kern w:val="0"/>
          <w14:ligatures w14:val="none"/>
        </w:rPr>
        <w:t xml:space="preserve"> paragrahvi 44 täiendatakse lõikega 6 järgmises sõnastuses:</w:t>
      </w:r>
    </w:p>
    <w:p w14:paraId="0E5BEB15" w14:textId="77777777" w:rsidR="00C36B68" w:rsidRPr="00D9208B" w:rsidRDefault="00C36B68" w:rsidP="00C36B68">
      <w:pPr>
        <w:rPr>
          <w:rFonts w:eastAsia="Calibri"/>
          <w:kern w:val="0"/>
          <w14:ligatures w14:val="none"/>
        </w:rPr>
      </w:pPr>
    </w:p>
    <w:p w14:paraId="7756388D" w14:textId="178D5C65" w:rsidR="00C36B68" w:rsidRPr="00D9208B" w:rsidRDefault="00C36B68" w:rsidP="00C36B68">
      <w:pPr>
        <w:jc w:val="both"/>
        <w:rPr>
          <w:rFonts w:eastAsia="Calibri"/>
          <w:kern w:val="0"/>
          <w14:ligatures w14:val="none"/>
        </w:rPr>
      </w:pPr>
      <w:r w:rsidRPr="00D9208B">
        <w:rPr>
          <w:rFonts w:eastAsia="Calibri"/>
          <w:kern w:val="0"/>
          <w14:ligatures w14:val="none"/>
        </w:rPr>
        <w:t>„(6) Käesoleva seaduse § 43 lõikes 3</w:t>
      </w:r>
      <w:r w:rsidRPr="00D9208B">
        <w:rPr>
          <w:rFonts w:eastAsia="Calibri"/>
          <w:kern w:val="0"/>
          <w:vertAlign w:val="superscript"/>
          <w14:ligatures w14:val="none"/>
        </w:rPr>
        <w:t>3</w:t>
      </w:r>
      <w:r w:rsidRPr="00D9208B">
        <w:rPr>
          <w:rFonts w:eastAsia="Calibri"/>
          <w:kern w:val="0"/>
          <w14:ligatures w14:val="none"/>
        </w:rPr>
        <w:t xml:space="preserve"> nimetatud juhul võib Eestis sündinud alaealine laps Eestis viibida</w:t>
      </w:r>
      <w:ins w:id="1" w:author="Merike Koppel JM" w:date="2024-08-12T12:28:00Z">
        <w:r w:rsidR="00266531">
          <w:rPr>
            <w:rFonts w:eastAsia="Calibri"/>
            <w:kern w:val="0"/>
            <w14:ligatures w14:val="none"/>
          </w:rPr>
          <w:t xml:space="preserve"> </w:t>
        </w:r>
        <w:commentRangeStart w:id="2"/>
        <w:r w:rsidR="00266531">
          <w:rPr>
            <w:rFonts w:eastAsia="Calibri"/>
            <w:kern w:val="0"/>
            <w14:ligatures w14:val="none"/>
          </w:rPr>
          <w:t>seni</w:t>
        </w:r>
      </w:ins>
      <w:r w:rsidR="00AE2C02">
        <w:rPr>
          <w:rFonts w:eastAsia="Calibri"/>
          <w:kern w:val="0"/>
          <w14:ligatures w14:val="none"/>
        </w:rPr>
        <w:t>,</w:t>
      </w:r>
      <w:r w:rsidRPr="00D9208B">
        <w:rPr>
          <w:rFonts w:eastAsia="Calibri"/>
          <w:kern w:val="0"/>
          <w14:ligatures w14:val="none"/>
        </w:rPr>
        <w:t xml:space="preserve"> kuni </w:t>
      </w:r>
      <w:commentRangeEnd w:id="2"/>
      <w:r w:rsidR="00266531">
        <w:rPr>
          <w:rStyle w:val="Kommentaariviide"/>
          <w:kern w:val="0"/>
          <w14:ligatures w14:val="none"/>
        </w:rPr>
        <w:commentReference w:id="2"/>
      </w:r>
      <w:r w:rsidRPr="00D9208B">
        <w:rPr>
          <w:rFonts w:eastAsia="Calibri"/>
          <w:kern w:val="0"/>
          <w14:ligatures w14:val="none"/>
        </w:rPr>
        <w:t>tema vanemal on Eestis kehtiv ajutise viibimise alus.“;</w:t>
      </w:r>
    </w:p>
    <w:p w14:paraId="41C474B4" w14:textId="77777777" w:rsidR="00C36B68" w:rsidRPr="00D9208B" w:rsidRDefault="00C36B68" w:rsidP="00C36B68">
      <w:pPr>
        <w:rPr>
          <w:rFonts w:eastAsia="Calibri"/>
          <w:kern w:val="0"/>
          <w14:ligatures w14:val="none"/>
        </w:rPr>
      </w:pPr>
    </w:p>
    <w:p w14:paraId="03D8EC52" w14:textId="0684C1FE" w:rsidR="00B66DF0" w:rsidRPr="008309B8" w:rsidRDefault="006960EA" w:rsidP="00B66DF0">
      <w:pPr>
        <w:jc w:val="both"/>
        <w:rPr>
          <w:rFonts w:eastAsia="Calibri"/>
          <w:kern w:val="0"/>
          <w14:ligatures w14:val="none"/>
        </w:rPr>
      </w:pPr>
      <w:r>
        <w:rPr>
          <w:rFonts w:eastAsia="Calibri"/>
          <w:b/>
          <w:bCs/>
          <w:kern w:val="0"/>
          <w14:ligatures w14:val="none"/>
        </w:rPr>
        <w:t>7</w:t>
      </w:r>
      <w:r w:rsidR="00B66DF0" w:rsidRPr="00F005AE">
        <w:rPr>
          <w:rFonts w:eastAsia="Calibri"/>
          <w:b/>
          <w:bCs/>
          <w:kern w:val="0"/>
          <w14:ligatures w14:val="none"/>
        </w:rPr>
        <w:t>)</w:t>
      </w:r>
      <w:r w:rsidR="00B66DF0" w:rsidRPr="00F005AE">
        <w:rPr>
          <w:rFonts w:eastAsia="Calibri"/>
          <w:kern w:val="0"/>
          <w14:ligatures w14:val="none"/>
        </w:rPr>
        <w:t xml:space="preserve"> </w:t>
      </w:r>
      <w:r w:rsidR="00B66DF0" w:rsidRPr="00D76C16">
        <w:rPr>
          <w:rFonts w:eastAsia="Calibri"/>
          <w:kern w:val="0"/>
          <w14:ligatures w14:val="none"/>
        </w:rPr>
        <w:t>paragrahvi 62 lõike 2 punktist 4 jäetakse välja sõnad „, mitmekordse viisa puhul esimese kavandatud viibimisaja lõppemiseni“;</w:t>
      </w:r>
    </w:p>
    <w:p w14:paraId="3E075CF1" w14:textId="77777777" w:rsidR="00B66DF0" w:rsidRPr="00D9208B" w:rsidRDefault="00B66DF0" w:rsidP="00C36B68">
      <w:pPr>
        <w:rPr>
          <w:rFonts w:eastAsia="Calibri"/>
          <w:kern w:val="0"/>
          <w14:ligatures w14:val="none"/>
        </w:rPr>
      </w:pPr>
    </w:p>
    <w:p w14:paraId="28BE046B" w14:textId="63A8DDF4" w:rsidR="00C36B68" w:rsidRPr="00D9208B" w:rsidRDefault="006960EA" w:rsidP="00C36B68">
      <w:pPr>
        <w:rPr>
          <w:rFonts w:eastAsia="Calibri"/>
          <w:kern w:val="0"/>
          <w14:ligatures w14:val="none"/>
        </w:rPr>
      </w:pPr>
      <w:r>
        <w:rPr>
          <w:rFonts w:eastAsia="Calibri"/>
          <w:b/>
          <w:bCs/>
          <w:kern w:val="0"/>
          <w14:ligatures w14:val="none"/>
        </w:rPr>
        <w:t>8</w:t>
      </w:r>
      <w:r w:rsidR="00C36B68" w:rsidRPr="00D9208B">
        <w:rPr>
          <w:rFonts w:eastAsia="Calibri"/>
          <w:b/>
          <w:bCs/>
          <w:kern w:val="0"/>
          <w14:ligatures w14:val="none"/>
        </w:rPr>
        <w:t>)</w:t>
      </w:r>
      <w:r w:rsidR="00C36B68" w:rsidRPr="00D9208B">
        <w:rPr>
          <w:rFonts w:eastAsia="Calibri"/>
          <w:kern w:val="0"/>
          <w14:ligatures w14:val="none"/>
        </w:rPr>
        <w:t xml:space="preserve"> paragrahvi 62</w:t>
      </w:r>
      <w:r w:rsidR="00C36B68" w:rsidRPr="00D9208B">
        <w:rPr>
          <w:rFonts w:eastAsia="Calibri"/>
          <w:kern w:val="0"/>
          <w:vertAlign w:val="superscript"/>
          <w14:ligatures w14:val="none"/>
        </w:rPr>
        <w:t>2</w:t>
      </w:r>
      <w:r w:rsidR="00C36B68" w:rsidRPr="00D9208B">
        <w:rPr>
          <w:rFonts w:eastAsia="Calibri"/>
          <w:kern w:val="0"/>
          <w14:ligatures w14:val="none"/>
        </w:rPr>
        <w:t xml:space="preserve"> lõikes 3 asendatakse sõna „vanem“ sõnaga „üksikvanem“;</w:t>
      </w:r>
    </w:p>
    <w:p w14:paraId="1CBC4D59" w14:textId="77777777" w:rsidR="00C36B68" w:rsidRPr="00D9208B" w:rsidRDefault="00C36B68" w:rsidP="00C36B68">
      <w:pPr>
        <w:rPr>
          <w:rFonts w:eastAsia="Calibri"/>
          <w:kern w:val="0"/>
          <w14:ligatures w14:val="none"/>
        </w:rPr>
      </w:pPr>
    </w:p>
    <w:p w14:paraId="7EF005F4" w14:textId="72F32CAA" w:rsidR="00C36B68" w:rsidRPr="00D9208B" w:rsidRDefault="006960EA" w:rsidP="00C36B68">
      <w:pPr>
        <w:jc w:val="both"/>
        <w:rPr>
          <w:rFonts w:eastAsia="Calibri"/>
        </w:rPr>
      </w:pPr>
      <w:r>
        <w:rPr>
          <w:rFonts w:eastAsia="Calibri"/>
          <w:b/>
          <w:bCs/>
          <w:kern w:val="0"/>
          <w14:ligatures w14:val="none"/>
        </w:rPr>
        <w:t>9</w:t>
      </w:r>
      <w:r w:rsidR="00C36B68" w:rsidRPr="00D9208B">
        <w:rPr>
          <w:rFonts w:eastAsia="Calibri"/>
          <w:b/>
          <w:bCs/>
          <w:kern w:val="0"/>
          <w14:ligatures w14:val="none"/>
        </w:rPr>
        <w:t>)</w:t>
      </w:r>
      <w:r w:rsidR="00C36B68" w:rsidRPr="00D9208B">
        <w:rPr>
          <w:rFonts w:eastAsia="Calibri"/>
          <w:kern w:val="0"/>
          <w14:ligatures w14:val="none"/>
        </w:rPr>
        <w:t xml:space="preserve"> paragrahvi 65 lõike 2 punktis 6</w:t>
      </w:r>
      <w:r w:rsidR="00C36B68">
        <w:rPr>
          <w:rFonts w:eastAsia="Calibri"/>
          <w:kern w:val="0"/>
          <w14:ligatures w14:val="none"/>
        </w:rPr>
        <w:t xml:space="preserve">, </w:t>
      </w:r>
      <w:r w:rsidR="00C36B68" w:rsidRPr="00D9208B">
        <w:rPr>
          <w:rFonts w:eastAsia="Calibri"/>
          <w:kern w:val="0"/>
          <w14:ligatures w14:val="none"/>
        </w:rPr>
        <w:t>§ 210</w:t>
      </w:r>
      <w:r w:rsidR="00C36B68" w:rsidRPr="00D9208B">
        <w:rPr>
          <w:rFonts w:eastAsia="Calibri"/>
          <w:kern w:val="0"/>
          <w:vertAlign w:val="superscript"/>
          <w14:ligatures w14:val="none"/>
        </w:rPr>
        <w:t>2</w:t>
      </w:r>
      <w:r w:rsidR="00C36B68" w:rsidRPr="00D9208B">
        <w:rPr>
          <w:rFonts w:eastAsia="Calibri"/>
          <w:kern w:val="0"/>
          <w14:ligatures w14:val="none"/>
        </w:rPr>
        <w:t xml:space="preserve"> lõike 1 punktis 2 </w:t>
      </w:r>
      <w:r w:rsidR="00C36B68">
        <w:rPr>
          <w:rFonts w:eastAsia="Calibri"/>
          <w:kern w:val="0"/>
          <w14:ligatures w14:val="none"/>
        </w:rPr>
        <w:t xml:space="preserve">ja § 224 lõike 1 punktis 5 </w:t>
      </w:r>
      <w:r w:rsidR="00C36B68" w:rsidRPr="00D9208B">
        <w:rPr>
          <w:rFonts w:eastAsia="Calibri"/>
          <w:kern w:val="0"/>
          <w14:ligatures w14:val="none"/>
        </w:rPr>
        <w:t>asendatakse sõna „ja“ semikooloniga;</w:t>
      </w:r>
    </w:p>
    <w:p w14:paraId="59214B70" w14:textId="77777777" w:rsidR="00C36B68" w:rsidRPr="00D9208B" w:rsidRDefault="00C36B68" w:rsidP="00C36B68">
      <w:pPr>
        <w:rPr>
          <w:rFonts w:eastAsia="Calibri"/>
          <w:kern w:val="0"/>
          <w14:ligatures w14:val="none"/>
        </w:rPr>
      </w:pPr>
    </w:p>
    <w:p w14:paraId="6D57F3CE" w14:textId="541EE3FD" w:rsidR="00C36B68" w:rsidRPr="00D9208B" w:rsidRDefault="006960EA" w:rsidP="00C36B68">
      <w:pPr>
        <w:jc w:val="both"/>
        <w:rPr>
          <w:rFonts w:eastAsia="Calibri"/>
          <w:kern w:val="0"/>
          <w14:ligatures w14:val="none"/>
        </w:rPr>
      </w:pPr>
      <w:bookmarkStart w:id="3" w:name="_Hlk133562704"/>
      <w:r>
        <w:rPr>
          <w:rFonts w:eastAsia="Calibri"/>
          <w:b/>
          <w:bCs/>
          <w:kern w:val="0"/>
          <w14:ligatures w14:val="none"/>
        </w:rPr>
        <w:t>10</w:t>
      </w:r>
      <w:r w:rsidR="00C36B68" w:rsidRPr="00D9208B">
        <w:rPr>
          <w:rFonts w:eastAsia="Calibri"/>
          <w:b/>
          <w:bCs/>
          <w:kern w:val="0"/>
          <w14:ligatures w14:val="none"/>
        </w:rPr>
        <w:t>)</w:t>
      </w:r>
      <w:r w:rsidR="00C36B68" w:rsidRPr="00D9208B">
        <w:rPr>
          <w:rFonts w:eastAsia="Calibri"/>
          <w:kern w:val="0"/>
          <w14:ligatures w14:val="none"/>
        </w:rPr>
        <w:t xml:space="preserve"> paragrahvi 91</w:t>
      </w:r>
      <w:r w:rsidR="00C36B68" w:rsidRPr="00D9208B">
        <w:rPr>
          <w:rFonts w:eastAsia="Calibri"/>
          <w:kern w:val="0"/>
          <w:vertAlign w:val="superscript"/>
          <w14:ligatures w14:val="none"/>
        </w:rPr>
        <w:t>1</w:t>
      </w:r>
      <w:r w:rsidR="00C36B68" w:rsidRPr="00D9208B">
        <w:rPr>
          <w:rFonts w:eastAsia="Calibri"/>
          <w:kern w:val="0"/>
          <w14:ligatures w14:val="none"/>
        </w:rPr>
        <w:t xml:space="preserve"> täiendatakse lõigetega 1</w:t>
      </w:r>
      <w:r w:rsidR="00C36B68" w:rsidRPr="00D9208B">
        <w:rPr>
          <w:rFonts w:eastAsia="Calibri"/>
          <w:kern w:val="0"/>
          <w:vertAlign w:val="superscript"/>
          <w14:ligatures w14:val="none"/>
        </w:rPr>
        <w:t>2</w:t>
      </w:r>
      <w:r w:rsidR="00C36B68" w:rsidRPr="00D9208B">
        <w:rPr>
          <w:rFonts w:eastAsia="Calibri"/>
          <w:kern w:val="0"/>
          <w14:ligatures w14:val="none"/>
        </w:rPr>
        <w:t xml:space="preserve"> ja 1</w:t>
      </w:r>
      <w:r w:rsidR="00C36B68" w:rsidRPr="00D9208B">
        <w:rPr>
          <w:rFonts w:eastAsia="Calibri"/>
          <w:kern w:val="0"/>
          <w:vertAlign w:val="superscript"/>
          <w14:ligatures w14:val="none"/>
        </w:rPr>
        <w:t>3</w:t>
      </w:r>
      <w:r w:rsidR="00C36B68" w:rsidRPr="00D9208B">
        <w:rPr>
          <w:rFonts w:eastAsia="Calibri"/>
          <w:kern w:val="0"/>
          <w14:ligatures w14:val="none"/>
        </w:rPr>
        <w:t xml:space="preserve"> järgmises sõnastuses:</w:t>
      </w:r>
    </w:p>
    <w:p w14:paraId="62312A28" w14:textId="77777777" w:rsidR="00C36B68" w:rsidRPr="00D9208B" w:rsidRDefault="00C36B68" w:rsidP="00C36B68">
      <w:pPr>
        <w:rPr>
          <w:rFonts w:eastAsia="Calibri"/>
          <w:kern w:val="0"/>
          <w14:ligatures w14:val="none"/>
        </w:rPr>
      </w:pPr>
    </w:p>
    <w:p w14:paraId="132B3858" w14:textId="6ECC43D8" w:rsidR="00C36B68" w:rsidRPr="00D9208B" w:rsidRDefault="00C36B68" w:rsidP="00C36B68">
      <w:pPr>
        <w:jc w:val="both"/>
        <w:rPr>
          <w:rFonts w:eastAsia="Calibri"/>
          <w:kern w:val="0"/>
          <w14:ligatures w14:val="none"/>
        </w:rPr>
      </w:pPr>
      <w:r w:rsidRPr="00D9208B">
        <w:rPr>
          <w:rFonts w:eastAsia="Calibri"/>
          <w:kern w:val="0"/>
          <w14:ligatures w14:val="none"/>
        </w:rPr>
        <w:t>„(1</w:t>
      </w:r>
      <w:r w:rsidRPr="00D9208B">
        <w:rPr>
          <w:rFonts w:eastAsia="Calibri"/>
          <w:kern w:val="0"/>
          <w:vertAlign w:val="superscript"/>
          <w14:ligatures w14:val="none"/>
        </w:rPr>
        <w:t>2</w:t>
      </w:r>
      <w:r w:rsidRPr="00D9208B">
        <w:rPr>
          <w:rFonts w:eastAsia="Calibri"/>
          <w:kern w:val="0"/>
          <w14:ligatures w14:val="none"/>
        </w:rPr>
        <w:t>)  Politsei- ja Piirivalveametis võib pikaajalist viisat taotleda Eestis viibivale alaealisele lapsele, kes on Eestis sündinud, kui tema vanem viibi</w:t>
      </w:r>
      <w:r w:rsidR="009912A8">
        <w:rPr>
          <w:rFonts w:eastAsia="Calibri"/>
          <w:kern w:val="0"/>
          <w14:ligatures w14:val="none"/>
        </w:rPr>
        <w:t>s</w:t>
      </w:r>
      <w:r w:rsidRPr="00D9208B">
        <w:rPr>
          <w:rFonts w:eastAsia="Calibri"/>
          <w:kern w:val="0"/>
          <w14:ligatures w14:val="none"/>
        </w:rPr>
        <w:t xml:space="preserve"> lapse sünni ajal Eestis seaduslikult.</w:t>
      </w:r>
    </w:p>
    <w:p w14:paraId="7C1D4C73" w14:textId="77777777" w:rsidR="00C36B68" w:rsidRPr="00D9208B" w:rsidRDefault="00C36B68" w:rsidP="00C36B68">
      <w:pPr>
        <w:jc w:val="both"/>
        <w:rPr>
          <w:rFonts w:eastAsia="Calibri"/>
          <w:kern w:val="0"/>
          <w14:ligatures w14:val="none"/>
        </w:rPr>
      </w:pPr>
    </w:p>
    <w:p w14:paraId="0B0AD8BC" w14:textId="77777777" w:rsidR="00C36B68" w:rsidRDefault="00C36B68" w:rsidP="00C36B68">
      <w:pPr>
        <w:jc w:val="both"/>
        <w:rPr>
          <w:rFonts w:eastAsia="Calibri"/>
          <w:kern w:val="0"/>
          <w14:ligatures w14:val="none"/>
        </w:rPr>
      </w:pPr>
      <w:r w:rsidRPr="00D9208B">
        <w:rPr>
          <w:rFonts w:eastAsia="Calibri"/>
          <w:kern w:val="0"/>
          <w14:ligatures w14:val="none"/>
        </w:rPr>
        <w:t>(1</w:t>
      </w:r>
      <w:r w:rsidRPr="00D9208B">
        <w:rPr>
          <w:rFonts w:eastAsia="Calibri"/>
          <w:kern w:val="0"/>
          <w:vertAlign w:val="superscript"/>
          <w14:ligatures w14:val="none"/>
        </w:rPr>
        <w:t>3</w:t>
      </w:r>
      <w:r w:rsidRPr="00D9208B">
        <w:rPr>
          <w:rFonts w:eastAsia="Calibri"/>
          <w:kern w:val="0"/>
          <w14:ligatures w14:val="none"/>
        </w:rPr>
        <w:t>) Politsei- ja Piirivalveametis võib pikaajalist viisat taotleda ebaseaduslikult riigis viibiv välismaalane, kellel puudub mõjuval põhjusel võimalus esitada pikaajalise viisa taotlus Eesti välisesindusele, välja arvatud juhul, kui tema lahkumiskohustus kuulub sundtäitmisele.“;</w:t>
      </w:r>
    </w:p>
    <w:p w14:paraId="2C432762" w14:textId="77777777" w:rsidR="008D1421" w:rsidRPr="00D9208B" w:rsidRDefault="008D1421" w:rsidP="00C36B68">
      <w:pPr>
        <w:jc w:val="both"/>
        <w:rPr>
          <w:rFonts w:eastAsia="Calibri"/>
          <w:b/>
          <w:bCs/>
          <w:kern w:val="0"/>
          <w14:ligatures w14:val="none"/>
        </w:rPr>
      </w:pPr>
    </w:p>
    <w:p w14:paraId="34ED9CC3" w14:textId="65ACCF7F" w:rsidR="00DE5858" w:rsidRPr="00F005AE" w:rsidRDefault="006960EA" w:rsidP="0043419A">
      <w:pPr>
        <w:jc w:val="both"/>
        <w:rPr>
          <w:rFonts w:eastAsia="Calibri"/>
          <w:kern w:val="0"/>
          <w14:ligatures w14:val="none"/>
        </w:rPr>
      </w:pPr>
      <w:r>
        <w:rPr>
          <w:rFonts w:eastAsia="Calibri"/>
          <w:b/>
          <w:bCs/>
          <w:kern w:val="0"/>
          <w14:ligatures w14:val="none"/>
        </w:rPr>
        <w:t>11</w:t>
      </w:r>
      <w:r w:rsidR="00DE5858" w:rsidRPr="00F005AE">
        <w:rPr>
          <w:rFonts w:eastAsia="Calibri"/>
          <w:b/>
          <w:bCs/>
          <w:kern w:val="0"/>
          <w14:ligatures w14:val="none"/>
        </w:rPr>
        <w:t xml:space="preserve">) </w:t>
      </w:r>
      <w:r w:rsidR="00DE5858" w:rsidRPr="00F005AE">
        <w:rPr>
          <w:rFonts w:eastAsia="Calibri"/>
          <w:kern w:val="0"/>
          <w14:ligatures w14:val="none"/>
        </w:rPr>
        <w:t>paragrahvi 95 lõige 1 tunnistatakse kehtetuks;</w:t>
      </w:r>
    </w:p>
    <w:p w14:paraId="182A1BA0" w14:textId="77777777" w:rsidR="00DE5858" w:rsidRDefault="00DE5858" w:rsidP="0043419A">
      <w:pPr>
        <w:jc w:val="both"/>
        <w:rPr>
          <w:rFonts w:eastAsia="Calibri"/>
          <w:b/>
          <w:bCs/>
          <w:kern w:val="0"/>
          <w14:ligatures w14:val="none"/>
        </w:rPr>
      </w:pPr>
    </w:p>
    <w:p w14:paraId="3A2948A3" w14:textId="4C03FB4F" w:rsidR="00C36B68" w:rsidRPr="00F005AE" w:rsidRDefault="006960EA" w:rsidP="00C36B68">
      <w:pPr>
        <w:keepNext/>
        <w:jc w:val="both"/>
        <w:rPr>
          <w:rFonts w:eastAsia="Calibri"/>
          <w:kern w:val="0"/>
          <w14:ligatures w14:val="none"/>
        </w:rPr>
      </w:pPr>
      <w:r>
        <w:rPr>
          <w:rFonts w:eastAsia="Calibri"/>
          <w:b/>
          <w:bCs/>
          <w:kern w:val="0"/>
          <w14:ligatures w14:val="none"/>
        </w:rPr>
        <w:t>12</w:t>
      </w:r>
      <w:r w:rsidR="00C36B68" w:rsidRPr="00F005AE">
        <w:rPr>
          <w:rFonts w:eastAsia="Calibri"/>
          <w:b/>
          <w:kern w:val="0"/>
          <w14:ligatures w14:val="none"/>
        </w:rPr>
        <w:t xml:space="preserve">) </w:t>
      </w:r>
      <w:r w:rsidR="00C36B68" w:rsidRPr="00F005AE">
        <w:rPr>
          <w:rFonts w:eastAsia="Calibri"/>
          <w:kern w:val="0"/>
          <w14:ligatures w14:val="none"/>
        </w:rPr>
        <w:t>paragrahvi 102 lõige 3 muudetakse ja sõnastatakse järgmiselt:</w:t>
      </w:r>
    </w:p>
    <w:p w14:paraId="5CD472B9" w14:textId="77777777" w:rsidR="00C36B68" w:rsidRPr="00F005AE" w:rsidRDefault="00C36B68" w:rsidP="00C36B68">
      <w:pPr>
        <w:keepNext/>
        <w:jc w:val="both"/>
        <w:rPr>
          <w:rFonts w:eastAsia="Calibri"/>
          <w:kern w:val="0"/>
          <w14:ligatures w14:val="none"/>
        </w:rPr>
      </w:pPr>
    </w:p>
    <w:p w14:paraId="6BCB799F" w14:textId="433AE88D" w:rsidR="008D1421" w:rsidRPr="00F005AE" w:rsidRDefault="00C36B68" w:rsidP="00C36B68">
      <w:pPr>
        <w:jc w:val="both"/>
        <w:rPr>
          <w:rFonts w:eastAsia="Calibri"/>
          <w:kern w:val="0"/>
          <w14:ligatures w14:val="none"/>
        </w:rPr>
      </w:pPr>
      <w:r w:rsidRPr="00F005AE">
        <w:rPr>
          <w:rFonts w:eastAsia="Calibri"/>
          <w:kern w:val="0"/>
          <w14:ligatures w14:val="none"/>
        </w:rPr>
        <w:t>„(3) Viisaregistri pidamise eesmärgi</w:t>
      </w:r>
      <w:ins w:id="4" w:author="Merike Koppel JM" w:date="2024-08-12T12:28:00Z">
        <w:r w:rsidR="00266531">
          <w:rPr>
            <w:rFonts w:eastAsia="Calibri"/>
            <w:kern w:val="0"/>
            <w14:ligatures w14:val="none"/>
          </w:rPr>
          <w:t xml:space="preserve"> </w:t>
        </w:r>
        <w:commentRangeStart w:id="5"/>
        <w:r w:rsidR="00266531">
          <w:rPr>
            <w:rFonts w:eastAsia="Calibri"/>
            <w:kern w:val="0"/>
            <w14:ligatures w14:val="none"/>
          </w:rPr>
          <w:t>ja</w:t>
        </w:r>
      </w:ins>
      <w:del w:id="6" w:author="Merike Koppel JM" w:date="2024-08-12T12:28:00Z">
        <w:r w:rsidRPr="00F005AE" w:rsidDel="00266531">
          <w:rPr>
            <w:rFonts w:eastAsia="Calibri"/>
            <w:kern w:val="0"/>
            <w14:ligatures w14:val="none"/>
          </w:rPr>
          <w:delText xml:space="preserve"> täitmiseks töödeldakse</w:delText>
        </w:r>
      </w:del>
      <w:r w:rsidRPr="00F005AE">
        <w:rPr>
          <w:rFonts w:eastAsia="Calibri"/>
          <w:kern w:val="0"/>
          <w14:ligatures w14:val="none"/>
        </w:rPr>
        <w:t xml:space="preserve"> Euroopa Liidu õigusaktis, välislepingus, seaduses või määruses sätestatud ülesande täitmise</w:t>
      </w:r>
      <w:del w:id="7" w:author="Merike Koppel JM" w:date="2024-08-12T12:28:00Z">
        <w:r w:rsidRPr="00F005AE" w:rsidDel="00266531">
          <w:rPr>
            <w:rFonts w:eastAsia="Calibri"/>
            <w:kern w:val="0"/>
            <w14:ligatures w14:val="none"/>
          </w:rPr>
          <w:delText>l</w:delText>
        </w:r>
      </w:del>
      <w:ins w:id="8" w:author="Merike Koppel JM" w:date="2024-08-12T12:28:00Z">
        <w:r w:rsidR="00266531">
          <w:rPr>
            <w:rFonts w:eastAsia="Calibri"/>
            <w:kern w:val="0"/>
            <w14:ligatures w14:val="none"/>
          </w:rPr>
          <w:t>ks töödeldakse</w:t>
        </w:r>
      </w:ins>
      <w:r w:rsidRPr="00F005AE">
        <w:rPr>
          <w:rFonts w:eastAsia="Calibri"/>
          <w:kern w:val="0"/>
          <w14:ligatures w14:val="none"/>
        </w:rPr>
        <w:t xml:space="preserve"> </w:t>
      </w:r>
      <w:commentRangeEnd w:id="5"/>
      <w:r w:rsidR="00266531">
        <w:rPr>
          <w:rStyle w:val="Kommentaariviide"/>
          <w:kern w:val="0"/>
          <w14:ligatures w14:val="none"/>
        </w:rPr>
        <w:commentReference w:id="5"/>
      </w:r>
      <w:r w:rsidRPr="00F005AE">
        <w:rPr>
          <w:rFonts w:eastAsia="Calibri"/>
          <w:kern w:val="0"/>
          <w14:ligatures w14:val="none"/>
        </w:rPr>
        <w:t>viisataotluse, viibimisaja pikendamise või ennetähtaegse lõpetamise ja viisa tühistamise, kehtetuks tunnistamise või kooskõlastamise kohta ning sellises menetluses antud haldusakti ja sooritatud toimingu kohta järgmisi andmeid:</w:t>
      </w:r>
    </w:p>
    <w:p w14:paraId="5D42176B" w14:textId="268C349F" w:rsidR="00C36B68" w:rsidRPr="00F005AE" w:rsidRDefault="00C36B68" w:rsidP="00C36B68">
      <w:pPr>
        <w:jc w:val="both"/>
        <w:rPr>
          <w:rFonts w:eastAsia="Calibri"/>
          <w:kern w:val="0"/>
          <w14:ligatures w14:val="none"/>
        </w:rPr>
      </w:pPr>
      <w:r w:rsidRPr="00F005AE">
        <w:rPr>
          <w:rFonts w:eastAsia="Calibri"/>
          <w:kern w:val="0"/>
          <w14:ligatures w14:val="none"/>
        </w:rPr>
        <w:t>1) välismaalase üldandmed;</w:t>
      </w:r>
    </w:p>
    <w:p w14:paraId="4B895982" w14:textId="77777777" w:rsidR="00C36B68" w:rsidRPr="00F005AE" w:rsidRDefault="00C36B68" w:rsidP="00C36B68">
      <w:pPr>
        <w:jc w:val="both"/>
        <w:rPr>
          <w:rFonts w:eastAsia="Calibri"/>
          <w:kern w:val="0"/>
          <w14:ligatures w14:val="none"/>
        </w:rPr>
      </w:pPr>
      <w:r w:rsidRPr="00F005AE">
        <w:rPr>
          <w:rFonts w:eastAsia="Calibri"/>
          <w:kern w:val="0"/>
          <w14:ligatures w14:val="none"/>
        </w:rPr>
        <w:t>2) välismaalase isanimi, sünnikoht ja isikut tõendava dokumendi andmed;</w:t>
      </w:r>
    </w:p>
    <w:p w14:paraId="6F3BB0CE" w14:textId="5A52E7D1" w:rsidR="00C36B68" w:rsidRPr="00F005AE" w:rsidRDefault="00C36B68" w:rsidP="00C36B68">
      <w:pPr>
        <w:jc w:val="both"/>
        <w:rPr>
          <w:rFonts w:eastAsia="Calibri"/>
          <w:kern w:val="0"/>
          <w14:ligatures w14:val="none"/>
        </w:rPr>
      </w:pPr>
      <w:r w:rsidRPr="00F005AE">
        <w:rPr>
          <w:rFonts w:eastAsia="Calibri"/>
          <w:kern w:val="0"/>
          <w14:ligatures w14:val="none"/>
        </w:rPr>
        <w:t>3) välismaalase biomeetrilised andmed</w:t>
      </w:r>
      <w:r w:rsidR="009B2CE1">
        <w:rPr>
          <w:rFonts w:eastAsia="Calibri"/>
          <w:kern w:val="0"/>
          <w14:ligatures w14:val="none"/>
        </w:rPr>
        <w:t xml:space="preserve"> </w:t>
      </w:r>
      <w:r w:rsidR="009B2CE1" w:rsidRPr="009B2CE1">
        <w:rPr>
          <w:rFonts w:eastAsia="Calibri"/>
          <w:kern w:val="0"/>
          <w14:ligatures w14:val="none"/>
        </w:rPr>
        <w:t>või andmed biomeetriliste andmete võtmise võimatuse kohta</w:t>
      </w:r>
      <w:r w:rsidRPr="00F005AE">
        <w:rPr>
          <w:rFonts w:eastAsia="Calibri"/>
          <w:kern w:val="0"/>
          <w14:ligatures w14:val="none"/>
        </w:rPr>
        <w:t>;</w:t>
      </w:r>
    </w:p>
    <w:p w14:paraId="5FFAD435" w14:textId="77777777" w:rsidR="00C36B68" w:rsidRPr="00F005AE" w:rsidRDefault="00C36B68" w:rsidP="00C36B68">
      <w:pPr>
        <w:jc w:val="both"/>
        <w:rPr>
          <w:rFonts w:eastAsia="Calibri"/>
          <w:kern w:val="0"/>
          <w14:ligatures w14:val="none"/>
        </w:rPr>
      </w:pPr>
      <w:r w:rsidRPr="00F005AE">
        <w:rPr>
          <w:rFonts w:eastAsia="Calibri"/>
          <w:kern w:val="0"/>
          <w14:ligatures w14:val="none"/>
        </w:rPr>
        <w:t>4) välismaalase perekonnaseisuandmed;</w:t>
      </w:r>
    </w:p>
    <w:p w14:paraId="34ABDB62" w14:textId="77777777" w:rsidR="00C36B68" w:rsidRPr="00F005AE" w:rsidRDefault="00C36B68" w:rsidP="00C36B68">
      <w:pPr>
        <w:jc w:val="both"/>
        <w:rPr>
          <w:rFonts w:eastAsia="Calibri"/>
          <w:kern w:val="0"/>
          <w14:ligatures w14:val="none"/>
        </w:rPr>
      </w:pPr>
      <w:r w:rsidRPr="00F005AE">
        <w:rPr>
          <w:rFonts w:eastAsia="Calibri"/>
          <w:kern w:val="0"/>
          <w14:ligatures w14:val="none"/>
        </w:rPr>
        <w:t>5) välismaalase hariduse ja õppimise andmed;</w:t>
      </w:r>
    </w:p>
    <w:p w14:paraId="400C082E" w14:textId="77777777" w:rsidR="00C36B68" w:rsidRPr="00F005AE" w:rsidRDefault="00C36B68" w:rsidP="00C36B68">
      <w:pPr>
        <w:jc w:val="both"/>
        <w:rPr>
          <w:rFonts w:eastAsia="Calibri"/>
          <w:kern w:val="0"/>
          <w14:ligatures w14:val="none"/>
        </w:rPr>
      </w:pPr>
      <w:r w:rsidRPr="00F005AE">
        <w:rPr>
          <w:rFonts w:eastAsia="Calibri"/>
          <w:kern w:val="0"/>
          <w14:ligatures w14:val="none"/>
        </w:rPr>
        <w:t>6) välismaalase töötamise ja ettevõtluse andmed;</w:t>
      </w:r>
    </w:p>
    <w:p w14:paraId="25AE1CAD" w14:textId="77E49C39" w:rsidR="00E84F9C" w:rsidRDefault="00E84F9C" w:rsidP="00C36B68">
      <w:pPr>
        <w:jc w:val="both"/>
        <w:rPr>
          <w:rFonts w:eastAsia="Calibri"/>
          <w:kern w:val="0"/>
          <w14:ligatures w14:val="none"/>
        </w:rPr>
      </w:pPr>
      <w:r w:rsidRPr="00F005AE">
        <w:rPr>
          <w:rFonts w:eastAsia="Calibri"/>
          <w:kern w:val="0"/>
          <w14:ligatures w14:val="none"/>
        </w:rPr>
        <w:t>7) välismaalase eluloolised andmed;</w:t>
      </w:r>
    </w:p>
    <w:p w14:paraId="3584BF2A" w14:textId="7CD52DBE" w:rsidR="009C161D" w:rsidRPr="00F005AE" w:rsidRDefault="009C161D" w:rsidP="00C36B68">
      <w:pPr>
        <w:jc w:val="both"/>
        <w:rPr>
          <w:rFonts w:eastAsia="Calibri"/>
          <w:kern w:val="0"/>
          <w14:ligatures w14:val="none"/>
        </w:rPr>
      </w:pPr>
      <w:r>
        <w:t xml:space="preserve">8) </w:t>
      </w:r>
      <w:r w:rsidRPr="00F005AE">
        <w:t>välismaalase terviseseisundi andmed;</w:t>
      </w:r>
    </w:p>
    <w:p w14:paraId="360231DC" w14:textId="487AE346" w:rsidR="00E84F9C" w:rsidRPr="00F005AE" w:rsidRDefault="009C161D" w:rsidP="00C36B68">
      <w:pPr>
        <w:jc w:val="both"/>
        <w:rPr>
          <w:rFonts w:eastAsia="Calibri"/>
          <w:kern w:val="0"/>
          <w14:ligatures w14:val="none"/>
        </w:rPr>
      </w:pPr>
      <w:r>
        <w:t>9</w:t>
      </w:r>
      <w:r w:rsidR="00E84F9C" w:rsidRPr="007540EB">
        <w:t>) välismaalase kriminaalkorras karista</w:t>
      </w:r>
      <w:r w:rsidR="00750EAB">
        <w:t>mi</w:t>
      </w:r>
      <w:r w:rsidR="0045207D">
        <w:t>se</w:t>
      </w:r>
      <w:r w:rsidR="00E84F9C" w:rsidRPr="007540EB">
        <w:t xml:space="preserve"> andmed;</w:t>
      </w:r>
    </w:p>
    <w:p w14:paraId="28A2B4CA" w14:textId="4664DCBF" w:rsidR="00C36B68" w:rsidRPr="00F005AE" w:rsidRDefault="009C161D" w:rsidP="00C36B68">
      <w:pPr>
        <w:jc w:val="both"/>
        <w:rPr>
          <w:rFonts w:eastAsia="Calibri"/>
          <w:kern w:val="0"/>
          <w14:ligatures w14:val="none"/>
        </w:rPr>
      </w:pPr>
      <w:r>
        <w:rPr>
          <w:rFonts w:eastAsia="Calibri"/>
          <w:kern w:val="0"/>
          <w14:ligatures w14:val="none"/>
        </w:rPr>
        <w:t>10</w:t>
      </w:r>
      <w:r w:rsidR="00C36B68" w:rsidRPr="00F005AE">
        <w:rPr>
          <w:rFonts w:eastAsia="Calibri"/>
          <w:kern w:val="0"/>
          <w14:ligatures w14:val="none"/>
        </w:rPr>
        <w:t xml:space="preserve">) välismaalase esindaja </w:t>
      </w:r>
      <w:r w:rsidR="00E84F9C" w:rsidRPr="00F005AE">
        <w:rPr>
          <w:rFonts w:eastAsia="Calibri"/>
          <w:kern w:val="0"/>
          <w14:ligatures w14:val="none"/>
        </w:rPr>
        <w:t>üld</w:t>
      </w:r>
      <w:r w:rsidR="007540EB">
        <w:rPr>
          <w:rFonts w:eastAsia="Calibri"/>
          <w:kern w:val="0"/>
          <w14:ligatures w14:val="none"/>
        </w:rPr>
        <w:t>andmed</w:t>
      </w:r>
      <w:r w:rsidR="002512D1" w:rsidRPr="00F005AE">
        <w:rPr>
          <w:rFonts w:eastAsia="Calibri"/>
          <w:kern w:val="0"/>
          <w14:ligatures w14:val="none"/>
        </w:rPr>
        <w:t xml:space="preserve">, </w:t>
      </w:r>
      <w:r w:rsidR="00C36B68" w:rsidRPr="00F005AE">
        <w:rPr>
          <w:rFonts w:eastAsia="Calibri"/>
          <w:kern w:val="0"/>
          <w14:ligatures w14:val="none"/>
        </w:rPr>
        <w:t xml:space="preserve">esindusõiguse </w:t>
      </w:r>
      <w:r w:rsidR="007540EB">
        <w:rPr>
          <w:rFonts w:eastAsia="Calibri"/>
          <w:kern w:val="0"/>
          <w14:ligatures w14:val="none"/>
        </w:rPr>
        <w:t xml:space="preserve">andmed </w:t>
      </w:r>
      <w:r w:rsidR="002512D1" w:rsidRPr="00F005AE">
        <w:rPr>
          <w:rFonts w:eastAsia="Calibri"/>
          <w:kern w:val="0"/>
          <w14:ligatures w14:val="none"/>
        </w:rPr>
        <w:t xml:space="preserve">ja isikut tõendava dokumendi </w:t>
      </w:r>
      <w:r w:rsidR="00C36B68" w:rsidRPr="00F005AE">
        <w:rPr>
          <w:rFonts w:eastAsia="Calibri"/>
          <w:kern w:val="0"/>
          <w14:ligatures w14:val="none"/>
        </w:rPr>
        <w:t>andmed;</w:t>
      </w:r>
    </w:p>
    <w:p w14:paraId="04FE6854" w14:textId="4ED6E745" w:rsidR="00C36B68" w:rsidRPr="00F005AE" w:rsidRDefault="002512D1" w:rsidP="00C36B68">
      <w:pPr>
        <w:jc w:val="both"/>
        <w:rPr>
          <w:rFonts w:eastAsia="Calibri"/>
          <w:kern w:val="0"/>
          <w14:ligatures w14:val="none"/>
        </w:rPr>
      </w:pPr>
      <w:r w:rsidRPr="00F005AE">
        <w:rPr>
          <w:rFonts w:eastAsia="Calibri"/>
          <w:kern w:val="0"/>
          <w14:ligatures w14:val="none"/>
        </w:rPr>
        <w:t>1</w:t>
      </w:r>
      <w:r w:rsidR="009C161D">
        <w:rPr>
          <w:rFonts w:eastAsia="Calibri"/>
          <w:kern w:val="0"/>
          <w14:ligatures w14:val="none"/>
        </w:rPr>
        <w:t>1</w:t>
      </w:r>
      <w:r w:rsidR="00C36B68" w:rsidRPr="00F005AE">
        <w:rPr>
          <w:rFonts w:eastAsia="Calibri"/>
          <w:kern w:val="0"/>
          <w14:ligatures w14:val="none"/>
        </w:rPr>
        <w:t>) viisa liik, sihtrii</w:t>
      </w:r>
      <w:r w:rsidR="00531AF5">
        <w:rPr>
          <w:rFonts w:eastAsia="Calibri"/>
          <w:kern w:val="0"/>
          <w14:ligatures w14:val="none"/>
        </w:rPr>
        <w:t>k</w:t>
      </w:r>
      <w:r w:rsidR="00C36B68" w:rsidRPr="00F005AE">
        <w:rPr>
          <w:rFonts w:eastAsia="Calibri"/>
          <w:kern w:val="0"/>
          <w14:ligatures w14:val="none"/>
        </w:rPr>
        <w:t>, sihtriigis kavandatava viibimise või transiidi andmed ja sissesõiduloa andmed;</w:t>
      </w:r>
    </w:p>
    <w:p w14:paraId="2EF501CF" w14:textId="0051B867" w:rsidR="00C36B68" w:rsidRPr="00F005AE" w:rsidRDefault="002512D1" w:rsidP="00C36B68">
      <w:pPr>
        <w:jc w:val="both"/>
        <w:rPr>
          <w:rFonts w:eastAsia="Calibri"/>
          <w:kern w:val="0"/>
          <w14:ligatures w14:val="none"/>
        </w:rPr>
      </w:pPr>
      <w:r w:rsidRPr="00F005AE">
        <w:rPr>
          <w:rFonts w:eastAsia="Calibri"/>
          <w:kern w:val="0"/>
          <w14:ligatures w14:val="none"/>
        </w:rPr>
        <w:t>1</w:t>
      </w:r>
      <w:r w:rsidR="009C161D">
        <w:rPr>
          <w:rFonts w:eastAsia="Calibri"/>
          <w:kern w:val="0"/>
          <w14:ligatures w14:val="none"/>
        </w:rPr>
        <w:t>2</w:t>
      </w:r>
      <w:r w:rsidR="00C36B68" w:rsidRPr="00F005AE">
        <w:rPr>
          <w:rFonts w:eastAsia="Calibri"/>
          <w:kern w:val="0"/>
          <w14:ligatures w14:val="none"/>
        </w:rPr>
        <w:t>) viimase viie aasta jooksul antud viisa ja elamisloa andmed;</w:t>
      </w:r>
    </w:p>
    <w:p w14:paraId="08532AE2" w14:textId="5A1BF559" w:rsidR="00C36B68" w:rsidRPr="00F005AE" w:rsidRDefault="00C36B68" w:rsidP="00C36B68">
      <w:pPr>
        <w:jc w:val="both"/>
        <w:rPr>
          <w:rFonts w:eastAsia="Calibri"/>
          <w:kern w:val="0"/>
          <w14:ligatures w14:val="none"/>
        </w:rPr>
      </w:pPr>
      <w:r w:rsidRPr="00F005AE">
        <w:rPr>
          <w:rFonts w:eastAsia="Calibri"/>
          <w:kern w:val="0"/>
          <w14:ligatures w14:val="none"/>
        </w:rPr>
        <w:t>1</w:t>
      </w:r>
      <w:r w:rsidR="009C161D">
        <w:rPr>
          <w:rFonts w:eastAsia="Calibri"/>
          <w:kern w:val="0"/>
          <w14:ligatures w14:val="none"/>
        </w:rPr>
        <w:t>3</w:t>
      </w:r>
      <w:r w:rsidRPr="00F005AE">
        <w:rPr>
          <w:rFonts w:eastAsia="Calibri"/>
          <w:kern w:val="0"/>
          <w14:ligatures w14:val="none"/>
        </w:rPr>
        <w:t>) Eestis ja teises Schengeni konventsiooni liikmesriigis varasema viibimise</w:t>
      </w:r>
      <w:r w:rsidR="002512D1" w:rsidRPr="00F005AE">
        <w:rPr>
          <w:rFonts w:eastAsia="Calibri"/>
          <w:kern w:val="0"/>
          <w14:ligatures w14:val="none"/>
        </w:rPr>
        <w:t xml:space="preserve"> </w:t>
      </w:r>
      <w:r w:rsidRPr="00F005AE">
        <w:rPr>
          <w:rFonts w:eastAsia="Calibri"/>
          <w:kern w:val="0"/>
          <w14:ligatures w14:val="none"/>
        </w:rPr>
        <w:t>andmed</w:t>
      </w:r>
      <w:r w:rsidR="002512D1" w:rsidRPr="00F005AE">
        <w:rPr>
          <w:rFonts w:eastAsia="Calibri"/>
          <w:kern w:val="0"/>
          <w14:ligatures w14:val="none"/>
        </w:rPr>
        <w:t xml:space="preserve"> ja viibimisaja pikendamise andmed</w:t>
      </w:r>
      <w:r w:rsidRPr="00F005AE">
        <w:rPr>
          <w:rFonts w:eastAsia="Calibri"/>
          <w:kern w:val="0"/>
          <w14:ligatures w14:val="none"/>
        </w:rPr>
        <w:t>;</w:t>
      </w:r>
    </w:p>
    <w:p w14:paraId="79A0DAEB" w14:textId="7DA03E6E" w:rsidR="00C36B68" w:rsidRPr="00F005AE" w:rsidRDefault="00C36B68" w:rsidP="00C36B68">
      <w:pPr>
        <w:jc w:val="both"/>
        <w:rPr>
          <w:rFonts w:eastAsia="Calibri"/>
          <w:kern w:val="0"/>
          <w14:ligatures w14:val="none"/>
        </w:rPr>
      </w:pPr>
      <w:r w:rsidRPr="00F005AE">
        <w:rPr>
          <w:rFonts w:eastAsia="Calibri"/>
          <w:kern w:val="0"/>
          <w14:ligatures w14:val="none"/>
        </w:rPr>
        <w:t>1</w:t>
      </w:r>
      <w:r w:rsidR="009C161D">
        <w:rPr>
          <w:rFonts w:eastAsia="Calibri"/>
          <w:kern w:val="0"/>
          <w14:ligatures w14:val="none"/>
        </w:rPr>
        <w:t>4</w:t>
      </w:r>
      <w:r w:rsidRPr="00F005AE">
        <w:rPr>
          <w:rFonts w:eastAsia="Calibri"/>
          <w:kern w:val="0"/>
          <w14:ligatures w14:val="none"/>
        </w:rPr>
        <w:t>) elukohariiki tagasipöördumise loa andmed;</w:t>
      </w:r>
    </w:p>
    <w:p w14:paraId="2AFB59C4" w14:textId="48EF82F9" w:rsidR="00C36B68" w:rsidRPr="00F005AE" w:rsidRDefault="00C36B68" w:rsidP="00C36B68">
      <w:pPr>
        <w:jc w:val="both"/>
        <w:rPr>
          <w:rFonts w:eastAsia="Calibri"/>
          <w:kern w:val="0"/>
          <w14:ligatures w14:val="none"/>
        </w:rPr>
      </w:pPr>
      <w:r w:rsidRPr="00F005AE">
        <w:rPr>
          <w:rFonts w:eastAsia="Calibri"/>
          <w:kern w:val="0"/>
          <w14:ligatures w14:val="none"/>
        </w:rPr>
        <w:t>1</w:t>
      </w:r>
      <w:r w:rsidR="009C161D">
        <w:rPr>
          <w:rFonts w:eastAsia="Calibri"/>
          <w:kern w:val="0"/>
          <w14:ligatures w14:val="none"/>
        </w:rPr>
        <w:t>5</w:t>
      </w:r>
      <w:r w:rsidRPr="00F005AE">
        <w:rPr>
          <w:rFonts w:eastAsia="Calibri"/>
          <w:kern w:val="0"/>
          <w14:ligatures w14:val="none"/>
        </w:rPr>
        <w:t>) majutus</w:t>
      </w:r>
      <w:r w:rsidR="009E4CF1">
        <w:rPr>
          <w:rFonts w:eastAsia="Calibri"/>
          <w:kern w:val="0"/>
          <w14:ligatures w14:val="none"/>
        </w:rPr>
        <w:t>e</w:t>
      </w:r>
      <w:r w:rsidRPr="00F005AE">
        <w:rPr>
          <w:rFonts w:eastAsia="Calibri"/>
          <w:kern w:val="0"/>
          <w14:ligatures w14:val="none"/>
        </w:rPr>
        <w:t xml:space="preserve">, </w:t>
      </w:r>
      <w:del w:id="9" w:author="Merike Koppel JM" w:date="2024-08-12T12:29:00Z">
        <w:r w:rsidRPr="00F005AE" w:rsidDel="00266531">
          <w:rPr>
            <w:rFonts w:eastAsia="Calibri"/>
            <w:kern w:val="0"/>
            <w14:ligatures w14:val="none"/>
          </w:rPr>
          <w:delText>reisi</w:delText>
        </w:r>
      </w:del>
      <w:ins w:id="10" w:author="Merike Koppel JM" w:date="2024-08-12T12:29:00Z">
        <w:r w:rsidR="00266531">
          <w:rPr>
            <w:rFonts w:eastAsia="Calibri"/>
            <w:kern w:val="0"/>
            <w14:ligatures w14:val="none"/>
          </w:rPr>
          <w:t>sõidu</w:t>
        </w:r>
      </w:ins>
      <w:r w:rsidRPr="00F005AE">
        <w:rPr>
          <w:rFonts w:eastAsia="Calibri"/>
          <w:kern w:val="0"/>
          <w14:ligatures w14:val="none"/>
        </w:rPr>
        <w:t xml:space="preserve">- ja elamiskulude </w:t>
      </w:r>
      <w:r w:rsidR="00E84F9C" w:rsidRPr="00F005AE">
        <w:rPr>
          <w:rFonts w:eastAsia="Calibri"/>
          <w:kern w:val="0"/>
          <w14:ligatures w14:val="none"/>
        </w:rPr>
        <w:t xml:space="preserve">katmise ning legaalse sissetuleku </w:t>
      </w:r>
      <w:r w:rsidRPr="00F005AE">
        <w:rPr>
          <w:rFonts w:eastAsia="Calibri"/>
          <w:kern w:val="0"/>
          <w14:ligatures w14:val="none"/>
        </w:rPr>
        <w:t>andmed;</w:t>
      </w:r>
    </w:p>
    <w:p w14:paraId="07AF795E" w14:textId="0993C251" w:rsidR="00C36B68" w:rsidRPr="00F005AE" w:rsidRDefault="00C36B68" w:rsidP="00C36B68">
      <w:pPr>
        <w:jc w:val="both"/>
        <w:rPr>
          <w:rFonts w:eastAsia="Calibri"/>
          <w:kern w:val="0"/>
          <w14:ligatures w14:val="none"/>
        </w:rPr>
      </w:pPr>
      <w:r w:rsidRPr="00F005AE">
        <w:rPr>
          <w:rFonts w:eastAsia="Calibri"/>
          <w:kern w:val="0"/>
          <w14:ligatures w14:val="none"/>
        </w:rPr>
        <w:t>1</w:t>
      </w:r>
      <w:r w:rsidR="009C161D">
        <w:rPr>
          <w:rFonts w:eastAsia="Calibri"/>
          <w:kern w:val="0"/>
          <w14:ligatures w14:val="none"/>
        </w:rPr>
        <w:t>6</w:t>
      </w:r>
      <w:r w:rsidRPr="00F005AE">
        <w:rPr>
          <w:rFonts w:eastAsia="Calibri"/>
          <w:kern w:val="0"/>
          <w14:ligatures w14:val="none"/>
        </w:rPr>
        <w:t>) külastatava isiku üldandmed;</w:t>
      </w:r>
    </w:p>
    <w:p w14:paraId="71CFB15C" w14:textId="0492503B" w:rsidR="00C36B68" w:rsidRPr="00F005AE" w:rsidRDefault="00C36B68" w:rsidP="00C36B68">
      <w:pPr>
        <w:jc w:val="both"/>
      </w:pPr>
      <w:r w:rsidRPr="00F005AE">
        <w:rPr>
          <w:rFonts w:eastAsia="Calibri"/>
          <w:kern w:val="0"/>
          <w14:ligatures w14:val="none"/>
        </w:rPr>
        <w:t>1</w:t>
      </w:r>
      <w:r w:rsidR="009C161D">
        <w:rPr>
          <w:rFonts w:eastAsia="Calibri"/>
          <w:kern w:val="0"/>
          <w14:ligatures w14:val="none"/>
        </w:rPr>
        <w:t>7</w:t>
      </w:r>
      <w:r w:rsidRPr="00F005AE">
        <w:rPr>
          <w:rFonts w:eastAsia="Calibri"/>
          <w:kern w:val="0"/>
          <w14:ligatures w14:val="none"/>
        </w:rPr>
        <w:t>)</w:t>
      </w:r>
      <w:r w:rsidR="00480334" w:rsidRPr="00F005AE">
        <w:rPr>
          <w:rFonts w:eastAsia="Calibri"/>
          <w:kern w:val="0"/>
          <w14:ligatures w14:val="none"/>
        </w:rPr>
        <w:t xml:space="preserve"> </w:t>
      </w:r>
      <w:r w:rsidRPr="00F005AE">
        <w:rPr>
          <w:rFonts w:eastAsia="Calibri"/>
          <w:kern w:val="0"/>
          <w14:ligatures w14:val="none"/>
        </w:rPr>
        <w:t xml:space="preserve">välismaalase </w:t>
      </w:r>
      <w:r w:rsidR="00E84F9C" w:rsidRPr="00F005AE">
        <w:t>perekonnaliikme ja lähedase sugulase üldandmed</w:t>
      </w:r>
      <w:r w:rsidR="007540EB">
        <w:t xml:space="preserve"> ja</w:t>
      </w:r>
      <w:r w:rsidR="00480334" w:rsidRPr="00F005AE">
        <w:t xml:space="preserve"> sünnikoht</w:t>
      </w:r>
      <w:r w:rsidR="00E84F9C" w:rsidRPr="00F005AE">
        <w:t xml:space="preserve"> ning seos välismaalasega;</w:t>
      </w:r>
    </w:p>
    <w:p w14:paraId="31D12E59" w14:textId="7C1CA0C0" w:rsidR="00480334" w:rsidRPr="00F005AE" w:rsidRDefault="00480334" w:rsidP="00C36B68">
      <w:pPr>
        <w:jc w:val="both"/>
      </w:pPr>
      <w:r w:rsidRPr="00F005AE">
        <w:t>1</w:t>
      </w:r>
      <w:r w:rsidR="009C161D">
        <w:t>8</w:t>
      </w:r>
      <w:r w:rsidRPr="00F005AE">
        <w:t>) välismaalase abikaasa või registreeritud elukaaslase perekonnaseisuandmed;</w:t>
      </w:r>
    </w:p>
    <w:p w14:paraId="78D9A087" w14:textId="714FE43A" w:rsidR="00E84F9C" w:rsidRPr="00F005AE" w:rsidRDefault="00E84F9C" w:rsidP="00C36B68">
      <w:pPr>
        <w:jc w:val="both"/>
      </w:pPr>
      <w:r w:rsidRPr="00F005AE">
        <w:t>1</w:t>
      </w:r>
      <w:r w:rsidR="009C161D">
        <w:t>9</w:t>
      </w:r>
      <w:r w:rsidRPr="00F005AE">
        <w:t>) välismaalase ajateenistuses, relvajõududes, kaadrisõjaväelasena või luure- või julgeolekuteenistuses teenimise ja töötamise andmed, väljaspool Eestit sõjaväelises operatsioonis osalemise andmed ning riiklikus või mitteriiklikus relvastatud organisatsioonis või üksuses teenimise ja töötamise andmed;</w:t>
      </w:r>
    </w:p>
    <w:p w14:paraId="39F2B83D" w14:textId="779C5F08" w:rsidR="00E84F9C" w:rsidRPr="00F005AE" w:rsidRDefault="009C161D" w:rsidP="00C36B68">
      <w:pPr>
        <w:jc w:val="both"/>
        <w:rPr>
          <w:rFonts w:eastAsia="Calibri"/>
          <w:kern w:val="0"/>
          <w14:ligatures w14:val="none"/>
        </w:rPr>
      </w:pPr>
      <w:r>
        <w:t>20</w:t>
      </w:r>
      <w:r w:rsidR="00E84F9C" w:rsidRPr="00F005AE">
        <w:t>) välismaalase kuritegelikku või terroristlikku ühendusse või äärmusrühmitusse kuulumise andmed, terroristliku</w:t>
      </w:r>
      <w:r w:rsidR="003324B8">
        <w:t xml:space="preserve"> ühenduse</w:t>
      </w:r>
      <w:r w:rsidR="00E84F9C" w:rsidRPr="00F005AE">
        <w:t xml:space="preserve"> või äärmusrühmituse kontrolli all </w:t>
      </w:r>
      <w:r w:rsidR="00E84F9C" w:rsidRPr="00DA0535">
        <w:t>oleval</w:t>
      </w:r>
      <w:r w:rsidR="00E84F9C" w:rsidRPr="00F005AE">
        <w:t xml:space="preserve"> alal viibimise andmed, tulirelva või lõhkematerjaliga kokkupuutumise andmed ning inimsusevastase kuriteo või sõjakuriteo toimepanemise andmed</w:t>
      </w:r>
      <w:r w:rsidR="00DA0535">
        <w:t>;</w:t>
      </w:r>
    </w:p>
    <w:p w14:paraId="47D408B0" w14:textId="24A70493" w:rsidR="00C36B68" w:rsidRPr="00D9208B" w:rsidRDefault="00480334" w:rsidP="00C36B68">
      <w:pPr>
        <w:jc w:val="both"/>
        <w:rPr>
          <w:rFonts w:eastAsia="Calibri"/>
          <w:kern w:val="0"/>
          <w14:ligatures w14:val="none"/>
        </w:rPr>
      </w:pPr>
      <w:r w:rsidRPr="00F005AE">
        <w:rPr>
          <w:rFonts w:eastAsia="Calibri"/>
          <w:kern w:val="0"/>
          <w14:ligatures w14:val="none"/>
        </w:rPr>
        <w:t>2</w:t>
      </w:r>
      <w:r w:rsidR="009C161D">
        <w:rPr>
          <w:rFonts w:eastAsia="Calibri"/>
          <w:kern w:val="0"/>
          <w14:ligatures w14:val="none"/>
        </w:rPr>
        <w:t>1</w:t>
      </w:r>
      <w:r w:rsidR="00C36B68" w:rsidRPr="00F005AE">
        <w:rPr>
          <w:rFonts w:eastAsia="Calibri"/>
          <w:kern w:val="0"/>
          <w14:ligatures w14:val="none"/>
        </w:rPr>
        <w:t xml:space="preserve">) </w:t>
      </w:r>
      <w:bookmarkStart w:id="11" w:name="_Hlk159689404"/>
      <w:r w:rsidR="00C36B68" w:rsidRPr="00F005AE">
        <w:rPr>
          <w:rFonts w:eastAsia="Calibri"/>
          <w:kern w:val="0"/>
          <w14:ligatures w14:val="none"/>
        </w:rPr>
        <w:t xml:space="preserve">menetlustoimingu andmed ning otsuse </w:t>
      </w:r>
      <w:r w:rsidR="00C36B68" w:rsidRPr="00D9208B">
        <w:rPr>
          <w:rFonts w:eastAsia="Calibri"/>
          <w:kern w:val="0"/>
          <w14:ligatures w14:val="none"/>
        </w:rPr>
        <w:t>ja selle vaidlustamise andmed.</w:t>
      </w:r>
      <w:bookmarkEnd w:id="11"/>
      <w:r w:rsidR="00C36B68" w:rsidRPr="00D9208B">
        <w:rPr>
          <w:rFonts w:eastAsia="Calibri"/>
          <w:kern w:val="0"/>
          <w14:ligatures w14:val="none"/>
        </w:rPr>
        <w:t>“;</w:t>
      </w:r>
    </w:p>
    <w:p w14:paraId="2C5E21EE" w14:textId="77777777" w:rsidR="00C36B68" w:rsidRDefault="00C36B68" w:rsidP="00C36B68">
      <w:pPr>
        <w:jc w:val="both"/>
        <w:rPr>
          <w:rFonts w:eastAsia="Calibri"/>
          <w:b/>
          <w:kern w:val="0"/>
          <w14:ligatures w14:val="none"/>
        </w:rPr>
      </w:pPr>
    </w:p>
    <w:p w14:paraId="324860B5" w14:textId="058DA914" w:rsidR="00C36B68" w:rsidRPr="00D9208B" w:rsidRDefault="006960EA" w:rsidP="00C36B68">
      <w:pPr>
        <w:jc w:val="both"/>
        <w:rPr>
          <w:rFonts w:eastAsia="Calibri"/>
          <w:bCs/>
          <w:kern w:val="0"/>
          <w14:ligatures w14:val="none"/>
        </w:rPr>
      </w:pPr>
      <w:r>
        <w:rPr>
          <w:rFonts w:eastAsia="Calibri"/>
          <w:b/>
          <w:kern w:val="0"/>
          <w14:ligatures w14:val="none"/>
        </w:rPr>
        <w:t>13</w:t>
      </w:r>
      <w:r w:rsidR="00C36B68" w:rsidRPr="00D9208B">
        <w:rPr>
          <w:rFonts w:eastAsia="Calibri"/>
          <w:b/>
          <w:kern w:val="0"/>
          <w14:ligatures w14:val="none"/>
        </w:rPr>
        <w:t xml:space="preserve">) </w:t>
      </w:r>
      <w:r w:rsidR="00C36B68" w:rsidRPr="00D9208B">
        <w:rPr>
          <w:rFonts w:eastAsia="Calibri"/>
          <w:bCs/>
          <w:kern w:val="0"/>
          <w14:ligatures w14:val="none"/>
        </w:rPr>
        <w:t>paragrahvi 102 lõigetes 3</w:t>
      </w:r>
      <w:r w:rsidR="00C36B68" w:rsidRPr="00D9208B">
        <w:rPr>
          <w:rFonts w:eastAsia="Calibri"/>
          <w:bCs/>
          <w:kern w:val="0"/>
          <w:vertAlign w:val="superscript"/>
          <w14:ligatures w14:val="none"/>
        </w:rPr>
        <w:t>1</w:t>
      </w:r>
      <w:r w:rsidR="00C36B68" w:rsidRPr="00D9208B">
        <w:rPr>
          <w:rFonts w:eastAsia="Calibri"/>
          <w:bCs/>
          <w:kern w:val="0"/>
          <w14:ligatures w14:val="none"/>
        </w:rPr>
        <w:t>–5 ja 10 asendatakse sõna „andmekogu“ sõnaga „viisaregister“ vastavas käändes;</w:t>
      </w:r>
    </w:p>
    <w:p w14:paraId="1DB2D0E7" w14:textId="77777777" w:rsidR="00C36B68" w:rsidRPr="00297FCD" w:rsidRDefault="00C36B68" w:rsidP="00C36B68">
      <w:pPr>
        <w:jc w:val="both"/>
        <w:rPr>
          <w:rFonts w:eastAsia="Calibri"/>
          <w:b/>
          <w:bCs/>
          <w:kern w:val="0"/>
          <w14:ligatures w14:val="none"/>
        </w:rPr>
      </w:pPr>
    </w:p>
    <w:p w14:paraId="7004FCE4" w14:textId="24945A9C" w:rsidR="00C36B68" w:rsidRPr="00297FCD" w:rsidRDefault="006960EA" w:rsidP="003324B8">
      <w:pPr>
        <w:keepNext/>
        <w:jc w:val="both"/>
        <w:rPr>
          <w:rFonts w:eastAsia="Calibri"/>
          <w:b/>
          <w:bCs/>
          <w:kern w:val="0"/>
          <w14:ligatures w14:val="none"/>
        </w:rPr>
      </w:pPr>
      <w:r>
        <w:rPr>
          <w:rFonts w:eastAsia="Calibri"/>
          <w:b/>
          <w:bCs/>
          <w:kern w:val="0"/>
          <w14:ligatures w14:val="none"/>
        </w:rPr>
        <w:t>14</w:t>
      </w:r>
      <w:r w:rsidR="00C36B68" w:rsidRPr="00297FCD">
        <w:rPr>
          <w:rFonts w:eastAsia="Calibri"/>
          <w:b/>
          <w:bCs/>
          <w:kern w:val="0"/>
          <w14:ligatures w14:val="none"/>
        </w:rPr>
        <w:t>)</w:t>
      </w:r>
      <w:r w:rsidR="00C36B68" w:rsidRPr="00297FCD">
        <w:rPr>
          <w:rFonts w:eastAsia="Calibri"/>
          <w:kern w:val="0"/>
          <w14:ligatures w14:val="none"/>
        </w:rPr>
        <w:t xml:space="preserve"> paragrahvi 102 lõige 8 muudetakse ja sõnastatakse järgmiselt:</w:t>
      </w:r>
    </w:p>
    <w:p w14:paraId="0A66A1E7" w14:textId="77777777" w:rsidR="00C36B68" w:rsidRPr="00297FCD" w:rsidRDefault="00C36B68" w:rsidP="003324B8">
      <w:pPr>
        <w:keepNext/>
        <w:jc w:val="both"/>
        <w:rPr>
          <w:rFonts w:eastAsia="Calibri"/>
          <w:kern w:val="0"/>
          <w14:ligatures w14:val="none"/>
        </w:rPr>
      </w:pPr>
    </w:p>
    <w:p w14:paraId="694955FB" w14:textId="77777777" w:rsidR="0091264F" w:rsidRPr="00297FCD" w:rsidRDefault="00C36B68" w:rsidP="00C36B68">
      <w:pPr>
        <w:jc w:val="both"/>
        <w:rPr>
          <w:rFonts w:eastAsia="Calibri"/>
          <w:kern w:val="0"/>
          <w14:ligatures w14:val="none"/>
        </w:rPr>
      </w:pPr>
      <w:r w:rsidRPr="00297FCD">
        <w:rPr>
          <w:rFonts w:eastAsia="Calibri"/>
          <w:kern w:val="0"/>
          <w14:ligatures w14:val="none"/>
        </w:rPr>
        <w:t xml:space="preserve">„(8) Viisaregistri vastutav töötleja </w:t>
      </w:r>
      <w:r w:rsidR="0091264F" w:rsidRPr="00297FCD">
        <w:rPr>
          <w:rFonts w:eastAsia="Calibri"/>
          <w:kern w:val="0"/>
          <w14:ligatures w14:val="none"/>
        </w:rPr>
        <w:t>avaliku teabe seaduse tähenduses</w:t>
      </w:r>
      <w:r w:rsidRPr="00297FCD">
        <w:rPr>
          <w:rFonts w:eastAsia="Calibri"/>
          <w:kern w:val="0"/>
          <w14:ligatures w14:val="none"/>
        </w:rPr>
        <w:t xml:space="preserve"> on Politsei- ja Piirivalveamet.</w:t>
      </w:r>
      <w:r w:rsidR="0091264F" w:rsidRPr="00297FCD">
        <w:rPr>
          <w:rFonts w:eastAsia="Calibri"/>
          <w:kern w:val="0"/>
          <w14:ligatures w14:val="none"/>
        </w:rPr>
        <w:t>“;</w:t>
      </w:r>
    </w:p>
    <w:p w14:paraId="357857CC" w14:textId="77777777" w:rsidR="0091264F" w:rsidRPr="00297FCD" w:rsidRDefault="0091264F" w:rsidP="00C36B68">
      <w:pPr>
        <w:jc w:val="both"/>
        <w:rPr>
          <w:rFonts w:eastAsia="Calibri"/>
          <w:kern w:val="0"/>
          <w14:ligatures w14:val="none"/>
        </w:rPr>
      </w:pPr>
    </w:p>
    <w:p w14:paraId="1AD27D23" w14:textId="77777777" w:rsidR="00531AF5" w:rsidRPr="00297FCD" w:rsidRDefault="00531AF5" w:rsidP="00531AF5">
      <w:pPr>
        <w:keepNext/>
        <w:jc w:val="both"/>
        <w:rPr>
          <w:rFonts w:eastAsia="Calibri"/>
          <w:kern w:val="0"/>
          <w14:ligatures w14:val="none"/>
        </w:rPr>
      </w:pPr>
      <w:r>
        <w:rPr>
          <w:rFonts w:eastAsia="Calibri"/>
          <w:b/>
          <w:bCs/>
          <w:kern w:val="0"/>
          <w14:ligatures w14:val="none"/>
        </w:rPr>
        <w:lastRenderedPageBreak/>
        <w:t>15</w:t>
      </w:r>
      <w:r w:rsidRPr="00297FCD">
        <w:rPr>
          <w:rFonts w:eastAsia="Calibri"/>
          <w:b/>
          <w:bCs/>
          <w:kern w:val="0"/>
          <w14:ligatures w14:val="none"/>
        </w:rPr>
        <w:t>)</w:t>
      </w:r>
      <w:r w:rsidRPr="00297FCD">
        <w:rPr>
          <w:rFonts w:eastAsia="Calibri"/>
          <w:kern w:val="0"/>
          <w14:ligatures w14:val="none"/>
        </w:rPr>
        <w:t xml:space="preserve"> paragrahvi 102 täiendatakse lõikega 8</w:t>
      </w:r>
      <w:r w:rsidRPr="00297FCD">
        <w:rPr>
          <w:rFonts w:eastAsia="Calibri"/>
          <w:kern w:val="0"/>
          <w:vertAlign w:val="superscript"/>
          <w14:ligatures w14:val="none"/>
        </w:rPr>
        <w:t>1</w:t>
      </w:r>
      <w:r w:rsidRPr="00297FCD">
        <w:rPr>
          <w:rFonts w:eastAsia="Calibri"/>
          <w:kern w:val="0"/>
          <w14:ligatures w14:val="none"/>
        </w:rPr>
        <w:t xml:space="preserve"> järgmises sõnastuses:</w:t>
      </w:r>
    </w:p>
    <w:p w14:paraId="18176768" w14:textId="77777777" w:rsidR="00531AF5" w:rsidRPr="00297FCD" w:rsidRDefault="00531AF5" w:rsidP="00531AF5">
      <w:pPr>
        <w:keepNext/>
        <w:jc w:val="both"/>
        <w:rPr>
          <w:rFonts w:eastAsia="Calibri"/>
          <w:kern w:val="0"/>
          <w14:ligatures w14:val="none"/>
        </w:rPr>
      </w:pPr>
    </w:p>
    <w:p w14:paraId="0A50E50A" w14:textId="2FEED390" w:rsidR="007540EB" w:rsidRDefault="007540EB" w:rsidP="00C36B68">
      <w:pPr>
        <w:jc w:val="both"/>
        <w:rPr>
          <w:rFonts w:eastAsia="Calibri"/>
          <w:kern w:val="0"/>
          <w14:ligatures w14:val="none"/>
        </w:rPr>
      </w:pPr>
      <w:r>
        <w:rPr>
          <w:rFonts w:eastAsia="Calibri"/>
          <w:kern w:val="0"/>
          <w14:ligatures w14:val="none"/>
        </w:rPr>
        <w:t>„</w:t>
      </w:r>
      <w:r w:rsidR="0091264F" w:rsidRPr="00297FCD">
        <w:rPr>
          <w:rFonts w:eastAsia="Calibri"/>
          <w:kern w:val="0"/>
          <w14:ligatures w14:val="none"/>
        </w:rPr>
        <w:t>(8</w:t>
      </w:r>
      <w:r w:rsidR="0091264F" w:rsidRPr="00297FCD">
        <w:rPr>
          <w:rFonts w:eastAsia="Calibri"/>
          <w:kern w:val="0"/>
          <w:vertAlign w:val="superscript"/>
          <w14:ligatures w14:val="none"/>
        </w:rPr>
        <w:t>1</w:t>
      </w:r>
      <w:r w:rsidR="0091264F" w:rsidRPr="00297FCD">
        <w:rPr>
          <w:rFonts w:eastAsia="Calibri"/>
          <w:kern w:val="0"/>
          <w14:ligatures w14:val="none"/>
        </w:rPr>
        <w:t>)</w:t>
      </w:r>
      <w:r w:rsidR="00C36B68" w:rsidRPr="00297FCD">
        <w:rPr>
          <w:rFonts w:eastAsia="Calibri"/>
          <w:kern w:val="0"/>
          <w14:ligatures w14:val="none"/>
        </w:rPr>
        <w:t xml:space="preserve"> Viisaregistri </w:t>
      </w:r>
      <w:r w:rsidR="00865E07" w:rsidRPr="00297FCD">
        <w:rPr>
          <w:rFonts w:eastAsia="Calibri"/>
          <w:kern w:val="0"/>
          <w14:ligatures w14:val="none"/>
        </w:rPr>
        <w:t>isiku</w:t>
      </w:r>
      <w:r w:rsidR="00C36B68" w:rsidRPr="00297FCD">
        <w:rPr>
          <w:rFonts w:eastAsia="Calibri"/>
          <w:kern w:val="0"/>
          <w14:ligatures w14:val="none"/>
        </w:rPr>
        <w:t xml:space="preserve">andmete vastutavad töötlejad </w:t>
      </w:r>
      <w:r w:rsidR="000E7269" w:rsidRPr="00297FCD">
        <w:rPr>
          <w:rFonts w:eastAsia="Calibri"/>
          <w:kern w:val="0"/>
          <w14:ligatures w14:val="none"/>
        </w:rPr>
        <w:t xml:space="preserve">Euroopa Parlamendi ja nõukogu määruse (EL) 2016/679 füüsiliste isikute kaitse kohta isikuandmete töötlemisel ja selliste andmete vaba liikumise ning direktiivi 95/46/EÜ kehtetuks tunnistamise kohta (isikuandmete kaitse üldmäärus) (ELT L 119, 04.05.2016, lk 1–88) </w:t>
      </w:r>
      <w:r w:rsidR="0091264F" w:rsidRPr="00297FCD">
        <w:rPr>
          <w:rFonts w:eastAsia="Calibri"/>
          <w:kern w:val="0"/>
          <w14:ligatures w14:val="none"/>
        </w:rPr>
        <w:t>tähenduses</w:t>
      </w:r>
      <w:r w:rsidR="00C36B68" w:rsidRPr="00297FCD">
        <w:rPr>
          <w:rFonts w:eastAsia="Calibri"/>
          <w:kern w:val="0"/>
          <w14:ligatures w14:val="none"/>
        </w:rPr>
        <w:t xml:space="preserve"> </w:t>
      </w:r>
      <w:ins w:id="12" w:author="Merike Koppel JM" w:date="2024-08-12T12:30:00Z">
        <w:r w:rsidR="00266531">
          <w:rPr>
            <w:rFonts w:eastAsia="Calibri"/>
            <w:kern w:val="0"/>
            <w14:ligatures w14:val="none"/>
          </w:rPr>
          <w:t xml:space="preserve">on oma </w:t>
        </w:r>
      </w:ins>
      <w:r w:rsidR="00C36B68" w:rsidRPr="00297FCD">
        <w:rPr>
          <w:rFonts w:eastAsia="Calibri"/>
          <w:kern w:val="0"/>
          <w14:ligatures w14:val="none"/>
        </w:rPr>
        <w:t>käesolevas seaduses sätestatud pädevuse piires</w:t>
      </w:r>
      <w:del w:id="13" w:author="Merike Koppel JM" w:date="2024-08-12T12:30:00Z">
        <w:r w:rsidR="00C36B68" w:rsidRPr="00297FCD" w:rsidDel="00266531">
          <w:rPr>
            <w:rFonts w:eastAsia="Calibri"/>
            <w:kern w:val="0"/>
            <w14:ligatures w14:val="none"/>
          </w:rPr>
          <w:delText xml:space="preserve"> </w:delText>
        </w:r>
        <w:r w:rsidR="0091264F" w:rsidRPr="00297FCD" w:rsidDel="00266531">
          <w:rPr>
            <w:rFonts w:eastAsia="Calibri"/>
            <w:kern w:val="0"/>
            <w14:ligatures w14:val="none"/>
          </w:rPr>
          <w:delText>on</w:delText>
        </w:r>
      </w:del>
      <w:r>
        <w:rPr>
          <w:rFonts w:eastAsia="Calibri"/>
          <w:kern w:val="0"/>
          <w14:ligatures w14:val="none"/>
        </w:rPr>
        <w:t>:</w:t>
      </w:r>
    </w:p>
    <w:p w14:paraId="540D04E2" w14:textId="77777777" w:rsidR="007540EB" w:rsidRDefault="007540EB" w:rsidP="00C36B68">
      <w:pPr>
        <w:jc w:val="both"/>
        <w:rPr>
          <w:rFonts w:eastAsia="Calibri"/>
          <w:kern w:val="0"/>
          <w14:ligatures w14:val="none"/>
        </w:rPr>
      </w:pPr>
      <w:r>
        <w:rPr>
          <w:rFonts w:eastAsia="Calibri"/>
          <w:kern w:val="0"/>
          <w14:ligatures w14:val="none"/>
        </w:rPr>
        <w:t>1)</w:t>
      </w:r>
      <w:r w:rsidR="0091264F" w:rsidRPr="00297FCD">
        <w:rPr>
          <w:rFonts w:eastAsia="Calibri"/>
          <w:kern w:val="0"/>
          <w14:ligatures w14:val="none"/>
        </w:rPr>
        <w:t xml:space="preserve"> </w:t>
      </w:r>
      <w:r w:rsidR="00C36B68" w:rsidRPr="00297FCD">
        <w:rPr>
          <w:rFonts w:eastAsia="Calibri"/>
          <w:kern w:val="0"/>
          <w14:ligatures w14:val="none"/>
        </w:rPr>
        <w:t>Politsei- ja Piirivalveamet</w:t>
      </w:r>
      <w:r>
        <w:rPr>
          <w:rFonts w:eastAsia="Calibri"/>
          <w:kern w:val="0"/>
          <w14:ligatures w14:val="none"/>
        </w:rPr>
        <w:t>;</w:t>
      </w:r>
    </w:p>
    <w:p w14:paraId="7F8C6C0C" w14:textId="551603A3" w:rsidR="007540EB" w:rsidRDefault="007540EB" w:rsidP="00C36B68">
      <w:pPr>
        <w:jc w:val="both"/>
        <w:rPr>
          <w:rFonts w:eastAsia="Calibri"/>
          <w:kern w:val="0"/>
          <w14:ligatures w14:val="none"/>
        </w:rPr>
      </w:pPr>
      <w:r>
        <w:rPr>
          <w:rFonts w:eastAsia="Calibri"/>
          <w:kern w:val="0"/>
          <w14:ligatures w14:val="none"/>
        </w:rPr>
        <w:t xml:space="preserve">2) </w:t>
      </w:r>
      <w:r w:rsidR="00C36B68" w:rsidRPr="00297FCD">
        <w:rPr>
          <w:rFonts w:eastAsia="Calibri"/>
          <w:kern w:val="0"/>
          <w14:ligatures w14:val="none"/>
        </w:rPr>
        <w:t>Kaitsepolitseiamet</w:t>
      </w:r>
      <w:r>
        <w:rPr>
          <w:rFonts w:eastAsia="Calibri"/>
          <w:kern w:val="0"/>
          <w14:ligatures w14:val="none"/>
        </w:rPr>
        <w:t>;</w:t>
      </w:r>
    </w:p>
    <w:p w14:paraId="1E5DE420" w14:textId="48966000" w:rsidR="00C36B68" w:rsidRPr="00297FCD" w:rsidRDefault="007540EB" w:rsidP="00C36B68">
      <w:pPr>
        <w:jc w:val="both"/>
        <w:rPr>
          <w:rFonts w:eastAsia="Calibri"/>
          <w:kern w:val="0"/>
          <w14:ligatures w14:val="none"/>
        </w:rPr>
      </w:pPr>
      <w:r>
        <w:rPr>
          <w:rFonts w:eastAsia="Calibri"/>
          <w:kern w:val="0"/>
          <w14:ligatures w14:val="none"/>
        </w:rPr>
        <w:t xml:space="preserve">3) </w:t>
      </w:r>
      <w:r w:rsidR="00C36B68" w:rsidRPr="00297FCD">
        <w:rPr>
          <w:rFonts w:eastAsia="Calibri"/>
          <w:kern w:val="0"/>
          <w14:ligatures w14:val="none"/>
        </w:rPr>
        <w:t>Välisministeerium.“;</w:t>
      </w:r>
    </w:p>
    <w:p w14:paraId="130564DD" w14:textId="77777777" w:rsidR="00C36B68" w:rsidRPr="00297FCD" w:rsidRDefault="00C36B68" w:rsidP="00C36B68">
      <w:pPr>
        <w:jc w:val="both"/>
        <w:rPr>
          <w:rFonts w:eastAsia="Calibri"/>
          <w:b/>
          <w:bCs/>
          <w:kern w:val="0"/>
          <w14:ligatures w14:val="none"/>
        </w:rPr>
      </w:pPr>
    </w:p>
    <w:bookmarkEnd w:id="3"/>
    <w:p w14:paraId="50FB1F77" w14:textId="426C3B3D" w:rsidR="00C36B68" w:rsidRPr="00297FCD" w:rsidRDefault="006960EA" w:rsidP="00C36B68">
      <w:pPr>
        <w:jc w:val="both"/>
        <w:rPr>
          <w:rFonts w:eastAsia="Calibri"/>
          <w:kern w:val="0"/>
          <w14:ligatures w14:val="none"/>
        </w:rPr>
      </w:pPr>
      <w:r>
        <w:rPr>
          <w:rFonts w:eastAsia="Calibri"/>
          <w:b/>
          <w:bCs/>
          <w:kern w:val="0"/>
          <w14:ligatures w14:val="none"/>
        </w:rPr>
        <w:t>16</w:t>
      </w:r>
      <w:r w:rsidR="00C36B68" w:rsidRPr="00297FCD">
        <w:rPr>
          <w:rFonts w:eastAsia="Calibri"/>
          <w:b/>
          <w:bCs/>
          <w:kern w:val="0"/>
          <w14:ligatures w14:val="none"/>
        </w:rPr>
        <w:t>)</w:t>
      </w:r>
      <w:r w:rsidR="00C36B68" w:rsidRPr="00297FCD">
        <w:rPr>
          <w:rFonts w:eastAsia="Calibri"/>
          <w:kern w:val="0"/>
          <w14:ligatures w14:val="none"/>
        </w:rPr>
        <w:t xml:space="preserve"> paragrahvi 102 lõige 9 muudetakse ja sõnastatakse järgmiselt:</w:t>
      </w:r>
    </w:p>
    <w:p w14:paraId="4CF30660" w14:textId="77777777" w:rsidR="00C36B68" w:rsidRPr="00297FCD" w:rsidRDefault="00C36B68" w:rsidP="00C36B68">
      <w:pPr>
        <w:jc w:val="both"/>
        <w:rPr>
          <w:rFonts w:eastAsia="Calibri"/>
          <w:kern w:val="0"/>
          <w14:ligatures w14:val="none"/>
        </w:rPr>
      </w:pPr>
    </w:p>
    <w:p w14:paraId="22486B2A"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„(9) </w:t>
      </w:r>
      <w:r w:rsidRPr="00D9208B">
        <w:rPr>
          <w:rFonts w:eastAsia="Calibri"/>
          <w:bCs/>
          <w:kern w:val="0"/>
          <w14:ligatures w14:val="none"/>
        </w:rPr>
        <w:t xml:space="preserve">Viisaregistri </w:t>
      </w:r>
      <w:r w:rsidRPr="00D9208B">
        <w:rPr>
          <w:rFonts w:eastAsia="Calibri"/>
          <w:kern w:val="0"/>
          <w14:ligatures w14:val="none"/>
        </w:rPr>
        <w:t>põhimääruses sätestatakse viisaregistri pidamise kord, sealhulgas:</w:t>
      </w:r>
    </w:p>
    <w:p w14:paraId="4F43FF60" w14:textId="66E7EE1C" w:rsidR="00C36B68" w:rsidRPr="002D2065" w:rsidRDefault="00C36B68" w:rsidP="00C36B68">
      <w:pPr>
        <w:jc w:val="both"/>
        <w:rPr>
          <w:rFonts w:eastAsia="Calibri"/>
          <w:kern w:val="0"/>
          <w14:ligatures w14:val="none"/>
        </w:rPr>
      </w:pPr>
      <w:r w:rsidRPr="002D2065">
        <w:rPr>
          <w:rFonts w:eastAsia="Calibri"/>
          <w:kern w:val="0"/>
          <w14:ligatures w14:val="none"/>
        </w:rPr>
        <w:t>1) andmeandjad;</w:t>
      </w:r>
    </w:p>
    <w:p w14:paraId="47AEF799" w14:textId="77777777" w:rsidR="008D1421" w:rsidRPr="002D2065" w:rsidRDefault="008D1421" w:rsidP="008D1421">
      <w:pPr>
        <w:jc w:val="both"/>
        <w:rPr>
          <w:rFonts w:eastAsia="Calibri"/>
          <w:kern w:val="0"/>
          <w14:ligatures w14:val="none"/>
        </w:rPr>
      </w:pPr>
      <w:r w:rsidRPr="002D2065">
        <w:rPr>
          <w:rFonts w:eastAsia="Calibri"/>
          <w:kern w:val="0"/>
          <w14:ligatures w14:val="none"/>
        </w:rPr>
        <w:t>2) täpne andmekoosseis;</w:t>
      </w:r>
    </w:p>
    <w:p w14:paraId="7EA8ECE6" w14:textId="34FDC9C6" w:rsidR="00C36B68" w:rsidRPr="002D2065" w:rsidRDefault="008D1421" w:rsidP="00C36B68">
      <w:pPr>
        <w:jc w:val="both"/>
        <w:rPr>
          <w:rFonts w:eastAsia="Calibri"/>
          <w:kern w:val="0"/>
          <w14:ligatures w14:val="none"/>
        </w:rPr>
      </w:pPr>
      <w:r>
        <w:rPr>
          <w:rFonts w:eastAsia="Calibri"/>
          <w:kern w:val="0"/>
          <w14:ligatures w14:val="none"/>
        </w:rPr>
        <w:t>3</w:t>
      </w:r>
      <w:r w:rsidR="00C36B68" w:rsidRPr="002D2065">
        <w:rPr>
          <w:rFonts w:eastAsia="Calibri"/>
          <w:kern w:val="0"/>
          <w14:ligatures w14:val="none"/>
        </w:rPr>
        <w:t>) andmekogudevaheline andmevahetus;</w:t>
      </w:r>
    </w:p>
    <w:p w14:paraId="31952A64" w14:textId="3A38EB46" w:rsidR="00C36B68" w:rsidRPr="002D2065" w:rsidRDefault="008D1421" w:rsidP="00C36B68">
      <w:pPr>
        <w:jc w:val="both"/>
        <w:rPr>
          <w:rFonts w:eastAsia="Calibri"/>
          <w:kern w:val="0"/>
          <w14:ligatures w14:val="none"/>
        </w:rPr>
      </w:pPr>
      <w:r>
        <w:rPr>
          <w:rFonts w:eastAsia="Calibri"/>
          <w:kern w:val="0"/>
          <w14:ligatures w14:val="none"/>
        </w:rPr>
        <w:t>4</w:t>
      </w:r>
      <w:r w:rsidR="00C36B68" w:rsidRPr="002D2065">
        <w:rPr>
          <w:rFonts w:eastAsia="Calibri"/>
          <w:kern w:val="0"/>
          <w14:ligatures w14:val="none"/>
        </w:rPr>
        <w:t>) vastutava töötleja ülesanded;</w:t>
      </w:r>
    </w:p>
    <w:p w14:paraId="73CB7F47" w14:textId="0E1032D9" w:rsidR="0091264F" w:rsidRPr="00297FCD" w:rsidRDefault="0091264F" w:rsidP="00C36B68">
      <w:pPr>
        <w:jc w:val="both"/>
        <w:rPr>
          <w:rFonts w:eastAsia="Calibri"/>
          <w:kern w:val="0"/>
          <w14:ligatures w14:val="none"/>
        </w:rPr>
      </w:pPr>
      <w:r w:rsidRPr="00297FCD">
        <w:rPr>
          <w:rFonts w:eastAsia="Calibri"/>
          <w:kern w:val="0"/>
          <w14:ligatures w14:val="none"/>
        </w:rPr>
        <w:t xml:space="preserve">5) </w:t>
      </w:r>
      <w:r w:rsidR="00A85E1F" w:rsidRPr="00297FCD">
        <w:rPr>
          <w:rFonts w:eastAsia="Calibri"/>
          <w:kern w:val="0"/>
          <w14:ligatures w14:val="none"/>
        </w:rPr>
        <w:t xml:space="preserve">isikuandmete </w:t>
      </w:r>
      <w:r w:rsidRPr="00297FCD">
        <w:rPr>
          <w:rFonts w:eastAsia="Calibri"/>
          <w:kern w:val="0"/>
          <w14:ligatures w14:val="none"/>
        </w:rPr>
        <w:t>vastutava töötleja vastutus;</w:t>
      </w:r>
    </w:p>
    <w:p w14:paraId="42881B77" w14:textId="23F22FC9" w:rsidR="00C36B68" w:rsidRPr="002D2065" w:rsidRDefault="0091264F" w:rsidP="00C36B68">
      <w:pPr>
        <w:jc w:val="both"/>
        <w:rPr>
          <w:rFonts w:eastAsia="Calibri"/>
          <w:kern w:val="0"/>
          <w14:ligatures w14:val="none"/>
        </w:rPr>
      </w:pPr>
      <w:r>
        <w:rPr>
          <w:rFonts w:eastAsia="Calibri"/>
          <w:kern w:val="0"/>
          <w14:ligatures w14:val="none"/>
        </w:rPr>
        <w:t>6</w:t>
      </w:r>
      <w:r w:rsidR="00C36B68" w:rsidRPr="002D2065">
        <w:rPr>
          <w:rFonts w:eastAsia="Calibri"/>
          <w:kern w:val="0"/>
          <w14:ligatures w14:val="none"/>
        </w:rPr>
        <w:t>) volitatud töötleja ja tema ülesanded;</w:t>
      </w:r>
    </w:p>
    <w:p w14:paraId="7A927599" w14:textId="6F23A33B" w:rsidR="00C36B68" w:rsidRPr="002D2065" w:rsidRDefault="0091264F" w:rsidP="00C36B68">
      <w:pPr>
        <w:jc w:val="both"/>
        <w:rPr>
          <w:rFonts w:eastAsia="Calibri"/>
          <w:kern w:val="0"/>
          <w14:ligatures w14:val="none"/>
        </w:rPr>
      </w:pPr>
      <w:r>
        <w:rPr>
          <w:rFonts w:eastAsia="Calibri"/>
          <w:kern w:val="0"/>
          <w14:ligatures w14:val="none"/>
        </w:rPr>
        <w:t>7</w:t>
      </w:r>
      <w:r w:rsidR="00C36B68" w:rsidRPr="002D2065">
        <w:rPr>
          <w:rFonts w:eastAsia="Calibri"/>
          <w:kern w:val="0"/>
          <w14:ligatures w14:val="none"/>
        </w:rPr>
        <w:t>) andmetele juurdepääsu ja andmete väljastamise kord;</w:t>
      </w:r>
    </w:p>
    <w:p w14:paraId="5FB678D3" w14:textId="5FFCCD33" w:rsidR="00C36B68" w:rsidRPr="002D2065" w:rsidRDefault="0091264F" w:rsidP="00C36B68">
      <w:pPr>
        <w:jc w:val="both"/>
        <w:rPr>
          <w:rFonts w:eastAsia="Calibri"/>
          <w:bCs/>
          <w:kern w:val="0"/>
          <w14:ligatures w14:val="none"/>
        </w:rPr>
      </w:pPr>
      <w:r>
        <w:rPr>
          <w:rFonts w:eastAsia="Calibri"/>
          <w:kern w:val="0"/>
          <w14:ligatures w14:val="none"/>
        </w:rPr>
        <w:t>8</w:t>
      </w:r>
      <w:r w:rsidR="00C36B68" w:rsidRPr="002D2065">
        <w:rPr>
          <w:rFonts w:eastAsia="Calibri"/>
          <w:kern w:val="0"/>
          <w14:ligatures w14:val="none"/>
        </w:rPr>
        <w:t>) muud korralduslikud küsimused.“;</w:t>
      </w:r>
    </w:p>
    <w:p w14:paraId="7646156F" w14:textId="77777777" w:rsidR="00C36B68" w:rsidRPr="00D9208B" w:rsidRDefault="00C36B68" w:rsidP="00C36B68">
      <w:pPr>
        <w:jc w:val="both"/>
        <w:rPr>
          <w:rFonts w:eastAsia="Calibri"/>
          <w:kern w:val="0"/>
          <w14:ligatures w14:val="none"/>
        </w:rPr>
      </w:pPr>
    </w:p>
    <w:p w14:paraId="79B13AE8" w14:textId="19C4F195" w:rsidR="00C36B68" w:rsidRPr="00D9208B" w:rsidRDefault="006960EA" w:rsidP="00C36B68">
      <w:pPr>
        <w:jc w:val="both"/>
        <w:rPr>
          <w:rFonts w:eastAsia="Calibri"/>
          <w:kern w:val="0"/>
          <w14:ligatures w14:val="none"/>
        </w:rPr>
      </w:pPr>
      <w:r>
        <w:rPr>
          <w:rFonts w:eastAsia="Calibri"/>
          <w:b/>
          <w:bCs/>
          <w:kern w:val="0"/>
          <w14:ligatures w14:val="none"/>
        </w:rPr>
        <w:t>17</w:t>
      </w:r>
      <w:r w:rsidR="00C36B68" w:rsidRPr="00D9208B">
        <w:rPr>
          <w:rFonts w:eastAsia="Calibri"/>
          <w:b/>
          <w:bCs/>
          <w:kern w:val="0"/>
          <w14:ligatures w14:val="none"/>
        </w:rPr>
        <w:t>)</w:t>
      </w:r>
      <w:r w:rsidR="00C36B68" w:rsidRPr="00D9208B">
        <w:rPr>
          <w:rFonts w:eastAsia="Calibri"/>
          <w:kern w:val="0"/>
          <w14:ligatures w14:val="none"/>
        </w:rPr>
        <w:t xml:space="preserve"> paragrahvi 102 täiendatakse lõikega 9</w:t>
      </w:r>
      <w:r w:rsidR="00C36B68" w:rsidRPr="00D9208B">
        <w:rPr>
          <w:rFonts w:eastAsia="Calibri"/>
          <w:kern w:val="0"/>
          <w:vertAlign w:val="superscript"/>
          <w14:ligatures w14:val="none"/>
        </w:rPr>
        <w:t>1</w:t>
      </w:r>
      <w:r w:rsidR="00C36B68" w:rsidRPr="00D9208B">
        <w:rPr>
          <w:rFonts w:eastAsia="Calibri"/>
          <w:kern w:val="0"/>
          <w14:ligatures w14:val="none"/>
        </w:rPr>
        <w:t xml:space="preserve"> järgmises sõnastuses:</w:t>
      </w:r>
    </w:p>
    <w:p w14:paraId="1F2DD297" w14:textId="77777777" w:rsidR="00C36B68" w:rsidRPr="00D9208B" w:rsidRDefault="00C36B68" w:rsidP="00C36B68">
      <w:pPr>
        <w:jc w:val="both"/>
        <w:rPr>
          <w:rFonts w:eastAsia="Calibri"/>
          <w:kern w:val="0"/>
          <w14:ligatures w14:val="none"/>
        </w:rPr>
      </w:pPr>
    </w:p>
    <w:p w14:paraId="3BF4AB85" w14:textId="408542F4" w:rsidR="00C36B68" w:rsidRPr="005572EC" w:rsidRDefault="00C36B68" w:rsidP="00C36B68">
      <w:pPr>
        <w:jc w:val="both"/>
        <w:rPr>
          <w:rFonts w:eastAsia="Calibri"/>
          <w:kern w:val="0"/>
          <w14:ligatures w14:val="none"/>
        </w:rPr>
      </w:pPr>
      <w:r w:rsidRPr="005572EC">
        <w:rPr>
          <w:rFonts w:eastAsia="Calibri"/>
          <w:kern w:val="0"/>
          <w14:ligatures w14:val="none"/>
        </w:rPr>
        <w:t>„(9</w:t>
      </w:r>
      <w:r w:rsidRPr="005572EC">
        <w:rPr>
          <w:rFonts w:eastAsia="Calibri"/>
          <w:kern w:val="0"/>
          <w:vertAlign w:val="superscript"/>
          <w14:ligatures w14:val="none"/>
        </w:rPr>
        <w:t>1</w:t>
      </w:r>
      <w:r w:rsidRPr="005572EC">
        <w:rPr>
          <w:rFonts w:eastAsia="Calibri"/>
          <w:kern w:val="0"/>
          <w14:ligatures w14:val="none"/>
        </w:rPr>
        <w:t>) Viisaregistri andmeid säilitatakse kõige kauem 60 aastat</w:t>
      </w:r>
      <w:r w:rsidR="00695B90">
        <w:rPr>
          <w:rFonts w:eastAsia="Calibri"/>
          <w:kern w:val="0"/>
          <w14:ligatures w14:val="none"/>
        </w:rPr>
        <w:t xml:space="preserve"> viisa</w:t>
      </w:r>
      <w:r w:rsidR="00646AF3">
        <w:rPr>
          <w:rFonts w:eastAsia="Calibri"/>
          <w:kern w:val="0"/>
          <w14:ligatures w14:val="none"/>
        </w:rPr>
        <w:t xml:space="preserve">taotluse kohta </w:t>
      </w:r>
      <w:r w:rsidR="00695B90">
        <w:rPr>
          <w:rFonts w:eastAsia="Calibri"/>
          <w:kern w:val="0"/>
          <w14:ligatures w14:val="none"/>
        </w:rPr>
        <w:t>otsuse tegemisest</w:t>
      </w:r>
      <w:r w:rsidR="009C5795" w:rsidRPr="009C5795">
        <w:rPr>
          <w:rFonts w:eastAsia="Calibri"/>
          <w:kern w:val="0"/>
          <w14:ligatures w14:val="none"/>
        </w:rPr>
        <w:t xml:space="preserve"> </w:t>
      </w:r>
      <w:r w:rsidR="009C5795">
        <w:rPr>
          <w:rFonts w:eastAsia="Calibri"/>
          <w:kern w:val="0"/>
          <w14:ligatures w14:val="none"/>
        </w:rPr>
        <w:t>arvates</w:t>
      </w:r>
      <w:r w:rsidRPr="005572EC">
        <w:rPr>
          <w:rFonts w:eastAsia="Calibri"/>
          <w:kern w:val="0"/>
          <w14:ligatures w14:val="none"/>
        </w:rPr>
        <w:t>. Andmetele võib sätestada lühema säilitustähtaja viisaregistri põhimääruses.“;</w:t>
      </w:r>
    </w:p>
    <w:p w14:paraId="3464DDCA" w14:textId="77777777" w:rsidR="00C36B68" w:rsidRPr="005572EC" w:rsidRDefault="00C36B68" w:rsidP="00C36B68">
      <w:pPr>
        <w:jc w:val="both"/>
        <w:rPr>
          <w:rFonts w:eastAsia="Calibri"/>
          <w:kern w:val="0"/>
          <w14:ligatures w14:val="none"/>
        </w:rPr>
      </w:pPr>
    </w:p>
    <w:p w14:paraId="1C9D6B5F" w14:textId="009D7F6F" w:rsidR="00C36B68" w:rsidRPr="005572EC" w:rsidRDefault="006960EA" w:rsidP="005572EC">
      <w:pPr>
        <w:jc w:val="both"/>
        <w:rPr>
          <w:rFonts w:eastAsia="Calibri"/>
          <w:kern w:val="0"/>
          <w14:ligatures w14:val="none"/>
        </w:rPr>
      </w:pPr>
      <w:r>
        <w:rPr>
          <w:rFonts w:eastAsia="Calibri"/>
          <w:b/>
          <w:bCs/>
          <w:kern w:val="0"/>
          <w14:ligatures w14:val="none"/>
        </w:rPr>
        <w:t>18</w:t>
      </w:r>
      <w:r w:rsidR="00C36B68" w:rsidRPr="005572EC">
        <w:rPr>
          <w:rFonts w:eastAsia="Calibri"/>
          <w:b/>
          <w:bCs/>
          <w:kern w:val="0"/>
          <w14:ligatures w14:val="none"/>
        </w:rPr>
        <w:t>)</w:t>
      </w:r>
      <w:r w:rsidR="00C36B68" w:rsidRPr="005572EC">
        <w:rPr>
          <w:rFonts w:eastAsia="Calibri"/>
          <w:kern w:val="0"/>
          <w14:ligatures w14:val="none"/>
        </w:rPr>
        <w:t xml:space="preserve"> paragrahvi 105 lõikes 3 ning § 181 lõike 2 punktis 2 ja lõikes 3 asendatakse sõnad „Eestis registrisse“ sõnadega „</w:t>
      </w:r>
      <w:bookmarkStart w:id="14" w:name="_Hlk172101632"/>
      <w:r w:rsidR="00C36B68" w:rsidRPr="005572EC">
        <w:rPr>
          <w:rFonts w:eastAsia="Calibri"/>
          <w:kern w:val="0"/>
          <w14:ligatures w14:val="none"/>
        </w:rPr>
        <w:t>Eesti äriregistrisse</w:t>
      </w:r>
      <w:bookmarkEnd w:id="14"/>
      <w:r w:rsidR="00C36B68" w:rsidRPr="005572EC">
        <w:rPr>
          <w:rFonts w:eastAsia="Calibri"/>
          <w:kern w:val="0"/>
          <w14:ligatures w14:val="none"/>
        </w:rPr>
        <w:t>“;</w:t>
      </w:r>
    </w:p>
    <w:p w14:paraId="5E2CDEF2" w14:textId="04973A9F" w:rsidR="00C36B68" w:rsidRPr="00D9208B" w:rsidRDefault="00C36B68" w:rsidP="005572EC">
      <w:pPr>
        <w:jc w:val="both"/>
        <w:rPr>
          <w:rFonts w:eastAsia="Calibri"/>
        </w:rPr>
      </w:pPr>
    </w:p>
    <w:p w14:paraId="1BF24322" w14:textId="15E17258" w:rsidR="005572EC" w:rsidRPr="005572EC" w:rsidRDefault="006960EA" w:rsidP="005572EC">
      <w:pPr>
        <w:jc w:val="both"/>
        <w:rPr>
          <w:rFonts w:eastAsia="Times New Roman"/>
          <w:kern w:val="0"/>
          <w:lang w:eastAsia="et-EE"/>
          <w14:ligatures w14:val="none"/>
        </w:rPr>
      </w:pPr>
      <w:r>
        <w:rPr>
          <w:rFonts w:eastAsia="Calibri"/>
          <w:b/>
          <w:bCs/>
          <w:kern w:val="0"/>
          <w14:ligatures w14:val="none"/>
        </w:rPr>
        <w:t>19</w:t>
      </w:r>
      <w:r w:rsidR="005572EC" w:rsidRPr="005572EC">
        <w:rPr>
          <w:rFonts w:eastAsia="Calibri"/>
          <w:b/>
          <w:bCs/>
          <w:kern w:val="0"/>
          <w14:ligatures w14:val="none"/>
        </w:rPr>
        <w:t>)</w:t>
      </w:r>
      <w:r w:rsidR="005572EC" w:rsidRPr="005572EC">
        <w:rPr>
          <w:rFonts w:eastAsia="Calibri"/>
          <w:kern w:val="0"/>
          <w14:ligatures w14:val="none"/>
        </w:rPr>
        <w:t xml:space="preserve"> paragrahvi 105 lõike 4 punkti 7 täiendatakse pärast sõna „tegemiseks“ sõnadega „</w:t>
      </w:r>
      <w:r w:rsidR="005572EC">
        <w:rPr>
          <w:rFonts w:eastAsia="Calibri"/>
          <w:kern w:val="0"/>
          <w14:ligatures w14:val="none"/>
        </w:rPr>
        <w:t xml:space="preserve">ja kelle töökohustuste täitmine vastab </w:t>
      </w:r>
      <w:commentRangeStart w:id="15"/>
      <w:r w:rsidR="00E14131">
        <w:rPr>
          <w:rFonts w:eastAsia="Calibri"/>
          <w:kern w:val="0"/>
          <w14:ligatures w14:val="none"/>
        </w:rPr>
        <w:t xml:space="preserve">sama </w:t>
      </w:r>
      <w:commentRangeEnd w:id="15"/>
      <w:r w:rsidR="0076111E">
        <w:rPr>
          <w:rStyle w:val="Kommentaariviide"/>
          <w:kern w:val="0"/>
          <w14:ligatures w14:val="none"/>
        </w:rPr>
        <w:commentReference w:id="15"/>
      </w:r>
      <w:r w:rsidR="00E14131">
        <w:rPr>
          <w:rFonts w:eastAsia="Calibri"/>
          <w:kern w:val="0"/>
          <w14:ligatures w14:val="none"/>
        </w:rPr>
        <w:t>paragrahvi</w:t>
      </w:r>
      <w:r w:rsidR="005572EC">
        <w:rPr>
          <w:rFonts w:eastAsia="Calibri"/>
          <w:kern w:val="0"/>
          <w14:ligatures w14:val="none"/>
        </w:rPr>
        <w:t xml:space="preserve"> lõike 2 tingimustele“;</w:t>
      </w:r>
    </w:p>
    <w:p w14:paraId="71B4D295" w14:textId="77777777" w:rsidR="005572EC" w:rsidRDefault="005572EC" w:rsidP="005572EC">
      <w:pPr>
        <w:jc w:val="both"/>
        <w:rPr>
          <w:rFonts w:eastAsia="Calibri"/>
          <w:kern w:val="0"/>
          <w14:ligatures w14:val="none"/>
        </w:rPr>
      </w:pPr>
    </w:p>
    <w:p w14:paraId="67384AA2" w14:textId="3D750CAC" w:rsidR="001B32EF" w:rsidRPr="001B32EF" w:rsidRDefault="006960EA" w:rsidP="001B32EF">
      <w:pPr>
        <w:jc w:val="both"/>
        <w:rPr>
          <w:rFonts w:eastAsia="Calibri"/>
          <w:kern w:val="0"/>
          <w14:ligatures w14:val="none"/>
        </w:rPr>
      </w:pPr>
      <w:r>
        <w:rPr>
          <w:rFonts w:eastAsia="Calibri"/>
          <w:b/>
          <w:bCs/>
          <w:kern w:val="0"/>
          <w14:ligatures w14:val="none"/>
        </w:rPr>
        <w:t>20</w:t>
      </w:r>
      <w:r w:rsidR="001B32EF" w:rsidRPr="001B32EF">
        <w:rPr>
          <w:rFonts w:eastAsia="Calibri"/>
          <w:b/>
          <w:bCs/>
          <w:kern w:val="0"/>
          <w14:ligatures w14:val="none"/>
        </w:rPr>
        <w:t>)</w:t>
      </w:r>
      <w:r w:rsidR="001B32EF" w:rsidRPr="001B32EF">
        <w:rPr>
          <w:rFonts w:eastAsia="Calibri"/>
          <w:kern w:val="0"/>
          <w14:ligatures w14:val="none"/>
        </w:rPr>
        <w:t xml:space="preserve"> paragrahvi 105 lõiget 4 täiendatakse punktiga 8 järgmises sõnastuses:</w:t>
      </w:r>
    </w:p>
    <w:p w14:paraId="759408D5" w14:textId="77777777" w:rsidR="001B32EF" w:rsidRPr="00EF602C" w:rsidRDefault="001B32EF" w:rsidP="001B32EF">
      <w:pPr>
        <w:jc w:val="both"/>
        <w:rPr>
          <w:rFonts w:eastAsia="Calibri"/>
          <w:kern w:val="0"/>
          <w14:ligatures w14:val="none"/>
        </w:rPr>
      </w:pPr>
    </w:p>
    <w:p w14:paraId="51090CBA" w14:textId="082FDAE9" w:rsidR="001B32EF" w:rsidRPr="00EF602C" w:rsidRDefault="001B32EF" w:rsidP="001B32EF">
      <w:pPr>
        <w:jc w:val="both"/>
        <w:rPr>
          <w:rFonts w:eastAsia="Calibri"/>
          <w:kern w:val="0"/>
          <w14:ligatures w14:val="none"/>
        </w:rPr>
      </w:pPr>
      <w:r w:rsidRPr="00EF602C">
        <w:rPr>
          <w:rFonts w:eastAsia="Calibri"/>
          <w:kern w:val="0"/>
          <w14:ligatures w14:val="none"/>
        </w:rPr>
        <w:t>„</w:t>
      </w:r>
      <w:bookmarkStart w:id="16" w:name="_Hlk169600178"/>
      <w:r w:rsidR="00EF602C" w:rsidRPr="00EF602C">
        <w:rPr>
          <w:rFonts w:eastAsia="Calibri"/>
          <w:kern w:val="0"/>
          <w14:ligatures w14:val="none"/>
        </w:rPr>
        <w:t xml:space="preserve">8) kellel on Eestis viibimiseks seaduslik alus ja kelle töötamine on seotud </w:t>
      </w:r>
      <w:commentRangeStart w:id="17"/>
      <w:r w:rsidR="00EF602C" w:rsidRPr="00EF602C">
        <w:rPr>
          <w:rFonts w:eastAsia="Calibri"/>
          <w:kern w:val="0"/>
          <w14:ligatures w14:val="none"/>
        </w:rPr>
        <w:t xml:space="preserve">sellise autoriõiguse seaduse tähenduses audiovisuaalse teose </w:t>
      </w:r>
      <w:commentRangeEnd w:id="17"/>
      <w:r w:rsidR="00266531">
        <w:rPr>
          <w:rStyle w:val="Kommentaariviide"/>
          <w:kern w:val="0"/>
          <w14:ligatures w14:val="none"/>
        </w:rPr>
        <w:commentReference w:id="17"/>
      </w:r>
      <w:r w:rsidR="00EF602C" w:rsidRPr="00EF602C">
        <w:rPr>
          <w:rFonts w:eastAsia="Calibri"/>
          <w:kern w:val="0"/>
          <w14:ligatures w14:val="none"/>
        </w:rPr>
        <w:t xml:space="preserve">Eestis tootmisega, mis valmib Eesti ja välismaa filmitootjate koostöös ning mis Kultuuriministeeriumi või tema volitatud asutuse kinnitusel soodustab eesti kultuuri arengut </w:t>
      </w:r>
      <w:r w:rsidR="009C5795" w:rsidRPr="00692187">
        <w:rPr>
          <w:rFonts w:eastAsia="Calibri"/>
          <w:kern w:val="0"/>
          <w14:ligatures w14:val="none"/>
        </w:rPr>
        <w:t xml:space="preserve">ning </w:t>
      </w:r>
      <w:r w:rsidR="00692187" w:rsidRPr="00556268">
        <w:t>toetab märgatavalt Eesti rahvusvahelistumist ja Eesti filmitootjate rahvusvahelist konkurentsivõimet</w:t>
      </w:r>
      <w:r w:rsidR="009C5795" w:rsidRPr="00692187">
        <w:rPr>
          <w:rFonts w:eastAsia="Calibri"/>
          <w:kern w:val="0"/>
          <w14:ligatures w14:val="none"/>
        </w:rPr>
        <w:t>,</w:t>
      </w:r>
      <w:r w:rsidR="00EF602C" w:rsidRPr="00EF602C">
        <w:rPr>
          <w:rFonts w:eastAsia="Calibri"/>
          <w:kern w:val="0"/>
          <w14:ligatures w14:val="none"/>
        </w:rPr>
        <w:t xml:space="preserve"> </w:t>
      </w:r>
      <w:commentRangeStart w:id="18"/>
      <w:r w:rsidR="00EF602C" w:rsidRPr="00EF602C">
        <w:rPr>
          <w:rFonts w:eastAsia="Calibri"/>
          <w:kern w:val="0"/>
          <w14:ligatures w14:val="none"/>
        </w:rPr>
        <w:t>tingimusel</w:t>
      </w:r>
      <w:del w:id="19" w:author="Merike Koppel JM" w:date="2024-08-12T12:31:00Z">
        <w:r w:rsidR="00EF602C" w:rsidRPr="00EF602C" w:rsidDel="00266531">
          <w:rPr>
            <w:rFonts w:eastAsia="Calibri"/>
            <w:kern w:val="0"/>
            <w14:ligatures w14:val="none"/>
          </w:rPr>
          <w:delText>,</w:delText>
        </w:r>
      </w:del>
      <w:r w:rsidR="00EF602C" w:rsidRPr="00EF602C">
        <w:rPr>
          <w:rFonts w:eastAsia="Calibri"/>
          <w:kern w:val="0"/>
          <w14:ligatures w14:val="none"/>
        </w:rPr>
        <w:t xml:space="preserve"> et </w:t>
      </w:r>
      <w:commentRangeEnd w:id="18"/>
      <w:r w:rsidR="00266531">
        <w:rPr>
          <w:rStyle w:val="Kommentaariviide"/>
          <w:kern w:val="0"/>
          <w14:ligatures w14:val="none"/>
        </w:rPr>
        <w:commentReference w:id="18"/>
      </w:r>
      <w:r w:rsidR="00EF602C" w:rsidRPr="00EF602C">
        <w:rPr>
          <w:rFonts w:eastAsia="Calibri"/>
          <w:kern w:val="0"/>
          <w14:ligatures w14:val="none"/>
        </w:rPr>
        <w:t>see teos ei jää Eestisse ning selle tegelik kasusaaja rahapesu ja terrorismi tõkestamise seaduse tähenduses ei asu Eestis.</w:t>
      </w:r>
      <w:r w:rsidRPr="00EF602C">
        <w:rPr>
          <w:rFonts w:eastAsia="Calibri"/>
          <w:kern w:val="0"/>
          <w14:ligatures w14:val="none"/>
        </w:rPr>
        <w:t>“;</w:t>
      </w:r>
      <w:bookmarkEnd w:id="16"/>
    </w:p>
    <w:p w14:paraId="443AAFF3" w14:textId="77777777" w:rsidR="00556268" w:rsidRDefault="00556268" w:rsidP="009116DA">
      <w:pPr>
        <w:keepNext/>
        <w:jc w:val="both"/>
        <w:rPr>
          <w:rFonts w:eastAsia="Calibri"/>
          <w:b/>
          <w:bCs/>
          <w:kern w:val="0"/>
          <w14:ligatures w14:val="none"/>
        </w:rPr>
      </w:pPr>
    </w:p>
    <w:p w14:paraId="6F961ACB" w14:textId="6DA0932A" w:rsidR="00C36B68" w:rsidRPr="005572EC" w:rsidRDefault="006960EA" w:rsidP="009116DA">
      <w:pPr>
        <w:keepNext/>
        <w:jc w:val="both"/>
        <w:rPr>
          <w:rFonts w:eastAsia="Calibri"/>
          <w:kern w:val="0"/>
          <w14:ligatures w14:val="none"/>
        </w:rPr>
      </w:pPr>
      <w:r>
        <w:rPr>
          <w:rFonts w:eastAsia="Calibri"/>
          <w:b/>
          <w:bCs/>
          <w:kern w:val="0"/>
          <w14:ligatures w14:val="none"/>
        </w:rPr>
        <w:t>21</w:t>
      </w:r>
      <w:r w:rsidR="00C36B68" w:rsidRPr="005572EC">
        <w:rPr>
          <w:rFonts w:eastAsia="Calibri"/>
          <w:b/>
          <w:bCs/>
          <w:kern w:val="0"/>
          <w14:ligatures w14:val="none"/>
        </w:rPr>
        <w:t>)</w:t>
      </w:r>
      <w:r w:rsidR="00C36B68" w:rsidRPr="005572EC">
        <w:rPr>
          <w:rFonts w:eastAsia="Calibri"/>
          <w:kern w:val="0"/>
          <w14:ligatures w14:val="none"/>
        </w:rPr>
        <w:t xml:space="preserve"> paragrahvi 106 lõike 1</w:t>
      </w:r>
      <w:r w:rsidR="00C36B68" w:rsidRPr="005572EC">
        <w:rPr>
          <w:rFonts w:eastAsia="Calibri"/>
          <w:kern w:val="0"/>
          <w:vertAlign w:val="superscript"/>
          <w14:ligatures w14:val="none"/>
        </w:rPr>
        <w:t>1</w:t>
      </w:r>
      <w:r w:rsidR="00C36B68" w:rsidRPr="005572EC">
        <w:rPr>
          <w:rFonts w:eastAsia="Calibri"/>
          <w:kern w:val="0"/>
          <w14:ligatures w14:val="none"/>
        </w:rPr>
        <w:t xml:space="preserve"> punkt 2</w:t>
      </w:r>
      <w:r w:rsidR="005D6257" w:rsidRPr="005572EC">
        <w:rPr>
          <w:rFonts w:eastAsia="Calibri"/>
          <w:kern w:val="0"/>
          <w14:ligatures w14:val="none"/>
        </w:rPr>
        <w:t xml:space="preserve"> muudetakse ja sõnastatakse järgmiselt:</w:t>
      </w:r>
    </w:p>
    <w:p w14:paraId="630D641A" w14:textId="77777777" w:rsidR="005D6257" w:rsidRPr="005572EC" w:rsidRDefault="005D6257" w:rsidP="009116DA">
      <w:pPr>
        <w:keepNext/>
        <w:jc w:val="both"/>
        <w:rPr>
          <w:rFonts w:eastAsia="Calibri"/>
          <w:kern w:val="0"/>
          <w14:ligatures w14:val="none"/>
        </w:rPr>
      </w:pPr>
    </w:p>
    <w:p w14:paraId="6C8ED986" w14:textId="1919C111" w:rsidR="00C36B68" w:rsidRPr="00F005AE" w:rsidRDefault="005D6257" w:rsidP="00C36B68">
      <w:pPr>
        <w:jc w:val="both"/>
        <w:rPr>
          <w:rFonts w:eastAsia="Calibri"/>
          <w:kern w:val="0"/>
          <w14:ligatures w14:val="none"/>
        </w:rPr>
      </w:pPr>
      <w:r w:rsidRPr="005572EC">
        <w:t>„</w:t>
      </w:r>
      <w:r w:rsidR="009D5A56" w:rsidRPr="005572EC">
        <w:t>2)</w:t>
      </w:r>
      <w:r w:rsidR="002C768C">
        <w:t xml:space="preserve"> </w:t>
      </w:r>
      <w:r w:rsidR="009D5A56" w:rsidRPr="005572EC">
        <w:t xml:space="preserve">tööandja on kantud Eesti äriregistrisse, välja arvatud juhul, kui </w:t>
      </w:r>
      <w:r w:rsidR="000C4970">
        <w:t>ta</w:t>
      </w:r>
      <w:r w:rsidR="000C4970" w:rsidRPr="005572EC">
        <w:t xml:space="preserve"> </w:t>
      </w:r>
      <w:r w:rsidR="009D5A56" w:rsidRPr="005572EC">
        <w:t>on avalik-</w:t>
      </w:r>
      <w:r w:rsidR="009D5A56" w:rsidRPr="00F005AE">
        <w:t>õiguslik juriidiline isik</w:t>
      </w:r>
      <w:r w:rsidRPr="00F005AE">
        <w:t>;“;</w:t>
      </w:r>
    </w:p>
    <w:p w14:paraId="6D76BF2E" w14:textId="77777777" w:rsidR="00BD7980" w:rsidRDefault="00BD7980" w:rsidP="00C36B68">
      <w:pPr>
        <w:jc w:val="both"/>
        <w:rPr>
          <w:rFonts w:eastAsia="Calibri"/>
          <w:kern w:val="0"/>
          <w14:ligatures w14:val="none"/>
        </w:rPr>
      </w:pPr>
    </w:p>
    <w:p w14:paraId="0F4E89E7" w14:textId="20720B29" w:rsidR="00C36B68" w:rsidRPr="00DF7F32" w:rsidRDefault="00BD7980" w:rsidP="00C36B68">
      <w:pPr>
        <w:jc w:val="both"/>
        <w:rPr>
          <w:rFonts w:eastAsia="Calibri"/>
          <w:kern w:val="0"/>
          <w14:ligatures w14:val="none"/>
          <w:rPrChange w:id="20" w:author="Mari Käbi" w:date="2024-08-13T09:19:00Z">
            <w:rPr>
              <w:rFonts w:eastAsia="Calibri"/>
              <w:kern w:val="0"/>
              <w:highlight w:val="yellow"/>
              <w14:ligatures w14:val="none"/>
            </w:rPr>
          </w:rPrChange>
        </w:rPr>
      </w:pPr>
      <w:r w:rsidRPr="00DF7F32">
        <w:rPr>
          <w:rFonts w:eastAsia="Calibri"/>
          <w:b/>
          <w:bCs/>
          <w:kern w:val="0"/>
          <w14:ligatures w14:val="none"/>
          <w:rPrChange w:id="21" w:author="Mari Käbi" w:date="2024-08-13T09:19:00Z">
            <w:rPr>
              <w:rFonts w:eastAsia="Calibri"/>
              <w:b/>
              <w:bCs/>
              <w:kern w:val="0"/>
              <w:highlight w:val="yellow"/>
              <w14:ligatures w14:val="none"/>
            </w:rPr>
          </w:rPrChange>
        </w:rPr>
        <w:t>2</w:t>
      </w:r>
      <w:r w:rsidR="00413AD9" w:rsidRPr="00DF7F32">
        <w:rPr>
          <w:rFonts w:eastAsia="Calibri"/>
          <w:b/>
          <w:bCs/>
          <w:kern w:val="0"/>
          <w14:ligatures w14:val="none"/>
          <w:rPrChange w:id="22" w:author="Mari Käbi" w:date="2024-08-13T09:19:00Z">
            <w:rPr>
              <w:rFonts w:eastAsia="Calibri"/>
              <w:b/>
              <w:bCs/>
              <w:kern w:val="0"/>
              <w:highlight w:val="yellow"/>
              <w14:ligatures w14:val="none"/>
            </w:rPr>
          </w:rPrChange>
        </w:rPr>
        <w:t>2</w:t>
      </w:r>
      <w:r w:rsidRPr="00DF7F32">
        <w:rPr>
          <w:rFonts w:eastAsia="Calibri"/>
          <w:b/>
          <w:bCs/>
          <w:kern w:val="0"/>
          <w14:ligatures w14:val="none"/>
          <w:rPrChange w:id="23" w:author="Mari Käbi" w:date="2024-08-13T09:19:00Z">
            <w:rPr>
              <w:rFonts w:eastAsia="Calibri"/>
              <w:b/>
              <w:bCs/>
              <w:kern w:val="0"/>
              <w:highlight w:val="yellow"/>
              <w14:ligatures w14:val="none"/>
            </w:rPr>
          </w:rPrChange>
        </w:rPr>
        <w:t>)</w:t>
      </w:r>
      <w:r w:rsidRPr="00DF7F32">
        <w:rPr>
          <w:rFonts w:eastAsia="Calibri"/>
          <w:kern w:val="0"/>
          <w14:ligatures w14:val="none"/>
          <w:rPrChange w:id="24" w:author="Mari Käbi" w:date="2024-08-13T09:19:00Z">
            <w:rPr>
              <w:rFonts w:eastAsia="Calibri"/>
              <w:kern w:val="0"/>
              <w:highlight w:val="yellow"/>
              <w14:ligatures w14:val="none"/>
            </w:rPr>
          </w:rPrChange>
        </w:rPr>
        <w:t xml:space="preserve"> paragrahvi 106 </w:t>
      </w:r>
      <w:r w:rsidR="00413AD9" w:rsidRPr="00DF7F32">
        <w:rPr>
          <w:rFonts w:eastAsia="Calibri"/>
          <w:kern w:val="0"/>
          <w14:ligatures w14:val="none"/>
          <w:rPrChange w:id="25" w:author="Mari Käbi" w:date="2024-08-13T09:19:00Z">
            <w:rPr>
              <w:rFonts w:eastAsia="Calibri"/>
              <w:kern w:val="0"/>
              <w:highlight w:val="yellow"/>
              <w14:ligatures w14:val="none"/>
            </w:rPr>
          </w:rPrChange>
        </w:rPr>
        <w:t xml:space="preserve">lõigetes 3 ja </w:t>
      </w:r>
      <w:r w:rsidR="00C36B68" w:rsidRPr="00DF7F32">
        <w:rPr>
          <w:rFonts w:eastAsia="Calibri"/>
          <w:kern w:val="0"/>
          <w14:ligatures w14:val="none"/>
          <w:rPrChange w:id="26" w:author="Mari Käbi" w:date="2024-08-13T09:19:00Z">
            <w:rPr>
              <w:rFonts w:eastAsia="Calibri"/>
              <w:kern w:val="0"/>
              <w:highlight w:val="yellow"/>
              <w14:ligatures w14:val="none"/>
            </w:rPr>
          </w:rPrChange>
        </w:rPr>
        <w:t>11,</w:t>
      </w:r>
      <w:r w:rsidR="00B87472" w:rsidRPr="00DF7F32">
        <w:rPr>
          <w:rFonts w:eastAsia="Calibri"/>
          <w:kern w:val="0"/>
          <w14:ligatures w14:val="none"/>
          <w:rPrChange w:id="27" w:author="Mari Käbi" w:date="2024-08-13T09:19:00Z">
            <w:rPr>
              <w:rFonts w:eastAsia="Calibri"/>
              <w:kern w:val="0"/>
              <w:highlight w:val="yellow"/>
              <w14:ligatures w14:val="none"/>
            </w:rPr>
          </w:rPrChange>
        </w:rPr>
        <w:t xml:space="preserve"> § 106</w:t>
      </w:r>
      <w:r w:rsidR="00B87472" w:rsidRPr="00DF7F32">
        <w:rPr>
          <w:rFonts w:eastAsia="Calibri"/>
          <w:kern w:val="0"/>
          <w:vertAlign w:val="superscript"/>
          <w14:ligatures w14:val="none"/>
          <w:rPrChange w:id="28" w:author="Mari Käbi" w:date="2024-08-13T09:19:00Z">
            <w:rPr>
              <w:rFonts w:eastAsia="Calibri"/>
              <w:kern w:val="0"/>
              <w:highlight w:val="yellow"/>
              <w:vertAlign w:val="superscript"/>
              <w14:ligatures w14:val="none"/>
            </w:rPr>
          </w:rPrChange>
        </w:rPr>
        <w:t>3</w:t>
      </w:r>
      <w:r w:rsidR="00B87472" w:rsidRPr="00DF7F32">
        <w:rPr>
          <w:rFonts w:eastAsia="Calibri"/>
          <w:kern w:val="0"/>
          <w14:ligatures w14:val="none"/>
          <w:rPrChange w:id="29" w:author="Mari Käbi" w:date="2024-08-13T09:19:00Z">
            <w:rPr>
              <w:rFonts w:eastAsia="Calibri"/>
              <w:kern w:val="0"/>
              <w:highlight w:val="yellow"/>
              <w14:ligatures w14:val="none"/>
            </w:rPr>
          </w:rPrChange>
        </w:rPr>
        <w:t xml:space="preserve"> lõike 1 sissejuhatavas lauseosas,</w:t>
      </w:r>
      <w:r w:rsidR="00C36B68" w:rsidRPr="00DF7F32">
        <w:rPr>
          <w:rFonts w:eastAsia="Calibri"/>
          <w:kern w:val="0"/>
          <w14:ligatures w14:val="none"/>
          <w:rPrChange w:id="30" w:author="Mari Käbi" w:date="2024-08-13T09:19:00Z">
            <w:rPr>
              <w:rFonts w:eastAsia="Calibri"/>
              <w:kern w:val="0"/>
              <w:highlight w:val="yellow"/>
              <w14:ligatures w14:val="none"/>
            </w:rPr>
          </w:rPrChange>
        </w:rPr>
        <w:t xml:space="preserve"> § 140 lõike 2 punktis 5, § 176 lõikes 2, § 177 lõigetes 1–1</w:t>
      </w:r>
      <w:r w:rsidR="00C36B68" w:rsidRPr="00DF7F32">
        <w:rPr>
          <w:rFonts w:eastAsia="Calibri"/>
          <w:kern w:val="0"/>
          <w:vertAlign w:val="superscript"/>
          <w14:ligatures w14:val="none"/>
          <w:rPrChange w:id="31" w:author="Mari Käbi" w:date="2024-08-13T09:19:00Z">
            <w:rPr>
              <w:rFonts w:eastAsia="Calibri"/>
              <w:kern w:val="0"/>
              <w:highlight w:val="yellow"/>
              <w:vertAlign w:val="superscript"/>
              <w14:ligatures w14:val="none"/>
            </w:rPr>
          </w:rPrChange>
        </w:rPr>
        <w:t>2</w:t>
      </w:r>
      <w:r w:rsidR="00C36B68" w:rsidRPr="00DF7F32">
        <w:rPr>
          <w:rFonts w:eastAsia="Calibri"/>
          <w:kern w:val="0"/>
          <w14:ligatures w14:val="none"/>
          <w:rPrChange w:id="32" w:author="Mari Käbi" w:date="2024-08-13T09:19:00Z">
            <w:rPr>
              <w:rFonts w:eastAsia="Calibri"/>
              <w:kern w:val="0"/>
              <w:highlight w:val="yellow"/>
              <w14:ligatures w14:val="none"/>
            </w:rPr>
          </w:rPrChange>
        </w:rPr>
        <w:t xml:space="preserve"> ning </w:t>
      </w:r>
      <w:commentRangeStart w:id="33"/>
      <w:r w:rsidR="00C36B68" w:rsidRPr="00DF7F32">
        <w:rPr>
          <w:rFonts w:eastAsia="Calibri"/>
          <w:kern w:val="0"/>
          <w14:ligatures w14:val="none"/>
          <w:rPrChange w:id="34" w:author="Mari Käbi" w:date="2024-08-13T09:19:00Z">
            <w:rPr>
              <w:rFonts w:eastAsia="Calibri"/>
              <w:kern w:val="0"/>
              <w:highlight w:val="yellow"/>
              <w14:ligatures w14:val="none"/>
            </w:rPr>
          </w:rPrChange>
        </w:rPr>
        <w:t xml:space="preserve">§ 181 lõike 1 punktis 8 </w:t>
      </w:r>
      <w:commentRangeEnd w:id="33"/>
      <w:r w:rsidR="004315E6">
        <w:rPr>
          <w:rStyle w:val="Kommentaariviide"/>
          <w:kern w:val="0"/>
          <w14:ligatures w14:val="none"/>
        </w:rPr>
        <w:commentReference w:id="33"/>
      </w:r>
      <w:r w:rsidR="00413AD9" w:rsidRPr="00DF7F32">
        <w:rPr>
          <w:rFonts w:eastAsia="Calibri"/>
          <w:kern w:val="0"/>
          <w14:ligatures w14:val="none"/>
          <w:rPrChange w:id="35" w:author="Mari Käbi" w:date="2024-08-13T09:19:00Z">
            <w:rPr>
              <w:rFonts w:eastAsia="Calibri"/>
              <w:kern w:val="0"/>
              <w:highlight w:val="yellow"/>
              <w14:ligatures w14:val="none"/>
            </w:rPr>
          </w:rPrChange>
        </w:rPr>
        <w:t xml:space="preserve">ja lõikes 4 </w:t>
      </w:r>
      <w:r w:rsidR="00C36B68" w:rsidRPr="00DF7F32">
        <w:rPr>
          <w:rFonts w:eastAsia="Calibri"/>
          <w:kern w:val="0"/>
          <w14:ligatures w14:val="none"/>
          <w:rPrChange w:id="36" w:author="Mari Käbi" w:date="2024-08-13T09:19:00Z">
            <w:rPr>
              <w:rFonts w:eastAsia="Calibri"/>
              <w:kern w:val="0"/>
              <w:highlight w:val="yellow"/>
              <w14:ligatures w14:val="none"/>
            </w:rPr>
          </w:rPrChange>
        </w:rPr>
        <w:t>asendatakse sõnad „Eestis registreeritud“ sõnadega „</w:t>
      </w:r>
      <w:bookmarkStart w:id="37" w:name="_Hlk172101186"/>
      <w:r w:rsidR="00C36B68" w:rsidRPr="00DF7F32">
        <w:rPr>
          <w:rFonts w:eastAsia="Calibri"/>
          <w:kern w:val="0"/>
          <w14:ligatures w14:val="none"/>
          <w:rPrChange w:id="38" w:author="Mari Käbi" w:date="2024-08-13T09:19:00Z">
            <w:rPr>
              <w:rFonts w:eastAsia="Calibri"/>
              <w:kern w:val="0"/>
              <w:highlight w:val="yellow"/>
              <w14:ligatures w14:val="none"/>
            </w:rPr>
          </w:rPrChange>
        </w:rPr>
        <w:t>Eesti äriregistrisse kantud</w:t>
      </w:r>
      <w:bookmarkEnd w:id="37"/>
      <w:r w:rsidR="00C36B68" w:rsidRPr="00DF7F32">
        <w:rPr>
          <w:rFonts w:eastAsia="Calibri"/>
          <w:kern w:val="0"/>
          <w14:ligatures w14:val="none"/>
          <w:rPrChange w:id="39" w:author="Mari Käbi" w:date="2024-08-13T09:19:00Z">
            <w:rPr>
              <w:rFonts w:eastAsia="Calibri"/>
              <w:kern w:val="0"/>
              <w:highlight w:val="yellow"/>
              <w14:ligatures w14:val="none"/>
            </w:rPr>
          </w:rPrChange>
        </w:rPr>
        <w:t>“;</w:t>
      </w:r>
    </w:p>
    <w:p w14:paraId="674D9A20" w14:textId="77777777" w:rsidR="009D5A56" w:rsidRPr="00DF7F32" w:rsidRDefault="009D5A56" w:rsidP="00C36B68">
      <w:pPr>
        <w:jc w:val="both"/>
        <w:rPr>
          <w:rFonts w:eastAsia="Calibri"/>
          <w:kern w:val="0"/>
          <w14:ligatures w14:val="none"/>
          <w:rPrChange w:id="40" w:author="Mari Käbi" w:date="2024-08-13T09:19:00Z">
            <w:rPr>
              <w:rFonts w:eastAsia="Calibri"/>
              <w:kern w:val="0"/>
              <w:highlight w:val="yellow"/>
              <w14:ligatures w14:val="none"/>
            </w:rPr>
          </w:rPrChange>
        </w:rPr>
      </w:pPr>
    </w:p>
    <w:p w14:paraId="530D0B4E" w14:textId="5222DDF7" w:rsidR="00C36B68" w:rsidRPr="00D9208B" w:rsidRDefault="006960EA" w:rsidP="00C36B68">
      <w:pPr>
        <w:jc w:val="both"/>
        <w:rPr>
          <w:rFonts w:eastAsia="Calibri"/>
          <w:kern w:val="0"/>
          <w14:ligatures w14:val="none"/>
        </w:rPr>
      </w:pPr>
      <w:r w:rsidRPr="00DF7F32">
        <w:rPr>
          <w:rFonts w:eastAsia="Calibri"/>
          <w:b/>
          <w:bCs/>
          <w:kern w:val="0"/>
          <w14:ligatures w14:val="none"/>
          <w:rPrChange w:id="41" w:author="Mari Käbi" w:date="2024-08-13T09:19:00Z">
            <w:rPr>
              <w:rFonts w:eastAsia="Calibri"/>
              <w:b/>
              <w:bCs/>
              <w:kern w:val="0"/>
              <w:highlight w:val="yellow"/>
              <w14:ligatures w14:val="none"/>
            </w:rPr>
          </w:rPrChange>
        </w:rPr>
        <w:t>2</w:t>
      </w:r>
      <w:r w:rsidR="00413AD9" w:rsidRPr="00DF7F32">
        <w:rPr>
          <w:rFonts w:eastAsia="Calibri"/>
          <w:b/>
          <w:bCs/>
          <w:kern w:val="0"/>
          <w14:ligatures w14:val="none"/>
          <w:rPrChange w:id="42" w:author="Mari Käbi" w:date="2024-08-13T09:19:00Z">
            <w:rPr>
              <w:rFonts w:eastAsia="Calibri"/>
              <w:b/>
              <w:bCs/>
              <w:kern w:val="0"/>
              <w:highlight w:val="yellow"/>
              <w14:ligatures w14:val="none"/>
            </w:rPr>
          </w:rPrChange>
        </w:rPr>
        <w:t>3</w:t>
      </w:r>
      <w:r w:rsidR="009D5A56" w:rsidRPr="00DF7F32">
        <w:rPr>
          <w:rFonts w:eastAsia="Calibri"/>
          <w:b/>
          <w:bCs/>
          <w:kern w:val="0"/>
          <w14:ligatures w14:val="none"/>
          <w:rPrChange w:id="43" w:author="Mari Käbi" w:date="2024-08-13T09:19:00Z">
            <w:rPr>
              <w:rFonts w:eastAsia="Calibri"/>
              <w:b/>
              <w:bCs/>
              <w:kern w:val="0"/>
              <w:highlight w:val="yellow"/>
              <w14:ligatures w14:val="none"/>
            </w:rPr>
          </w:rPrChange>
        </w:rPr>
        <w:t xml:space="preserve">) </w:t>
      </w:r>
      <w:r w:rsidR="009D5A56" w:rsidRPr="00DF7F32">
        <w:rPr>
          <w:rFonts w:eastAsia="Calibri"/>
          <w:kern w:val="0"/>
          <w14:ligatures w14:val="none"/>
          <w:rPrChange w:id="44" w:author="Mari Käbi" w:date="2024-08-13T09:19:00Z">
            <w:rPr>
              <w:rFonts w:eastAsia="Calibri"/>
              <w:kern w:val="0"/>
              <w:highlight w:val="yellow"/>
              <w14:ligatures w14:val="none"/>
            </w:rPr>
          </w:rPrChange>
        </w:rPr>
        <w:t>paragrahvi 106 lõike 4 sissejuhatavas lauseosas ja lõikes 5, § 181 lõike 5 sissejuhatavas lauseosas ning lõigetes 5</w:t>
      </w:r>
      <w:r w:rsidR="009D5A56" w:rsidRPr="00DF7F32">
        <w:rPr>
          <w:rFonts w:eastAsia="Calibri"/>
          <w:kern w:val="0"/>
          <w:vertAlign w:val="superscript"/>
          <w14:ligatures w14:val="none"/>
          <w:rPrChange w:id="45" w:author="Mari Käbi" w:date="2024-08-13T09:19:00Z">
            <w:rPr>
              <w:rFonts w:eastAsia="Calibri"/>
              <w:kern w:val="0"/>
              <w:highlight w:val="yellow"/>
              <w:vertAlign w:val="superscript"/>
              <w14:ligatures w14:val="none"/>
            </w:rPr>
          </w:rPrChange>
        </w:rPr>
        <w:t>1</w:t>
      </w:r>
      <w:r w:rsidR="009D5A56" w:rsidRPr="00DF7F32">
        <w:rPr>
          <w:rFonts w:eastAsia="Calibri"/>
          <w:kern w:val="0"/>
          <w14:ligatures w14:val="none"/>
          <w:rPrChange w:id="46" w:author="Mari Käbi" w:date="2024-08-13T09:19:00Z">
            <w:rPr>
              <w:rFonts w:eastAsia="Calibri"/>
              <w:kern w:val="0"/>
              <w:highlight w:val="yellow"/>
              <w14:ligatures w14:val="none"/>
            </w:rPr>
          </w:rPrChange>
        </w:rPr>
        <w:t xml:space="preserve"> ja 7 ning § 192 lõike 2</w:t>
      </w:r>
      <w:r w:rsidR="009D5A56" w:rsidRPr="00DF7F32">
        <w:rPr>
          <w:rFonts w:eastAsia="Calibri"/>
          <w:kern w:val="0"/>
          <w:vertAlign w:val="superscript"/>
          <w14:ligatures w14:val="none"/>
          <w:rPrChange w:id="47" w:author="Mari Käbi" w:date="2024-08-13T09:19:00Z">
            <w:rPr>
              <w:rFonts w:eastAsia="Calibri"/>
              <w:kern w:val="0"/>
              <w:highlight w:val="yellow"/>
              <w:vertAlign w:val="superscript"/>
              <w14:ligatures w14:val="none"/>
            </w:rPr>
          </w:rPrChange>
        </w:rPr>
        <w:t>1</w:t>
      </w:r>
      <w:r w:rsidR="009D5A56" w:rsidRPr="00DF7F32">
        <w:rPr>
          <w:rFonts w:eastAsia="Calibri"/>
          <w:kern w:val="0"/>
          <w14:ligatures w14:val="none"/>
          <w:rPrChange w:id="48" w:author="Mari Käbi" w:date="2024-08-13T09:19:00Z">
            <w:rPr>
              <w:rFonts w:eastAsia="Calibri"/>
              <w:kern w:val="0"/>
              <w:highlight w:val="yellow"/>
              <w14:ligatures w14:val="none"/>
            </w:rPr>
          </w:rPrChange>
        </w:rPr>
        <w:t xml:space="preserve"> punktis 1 asendatakse sõnad „Eestis registreeritud“ sõnadega „</w:t>
      </w:r>
      <w:commentRangeStart w:id="49"/>
      <w:r w:rsidR="009D5A56" w:rsidRPr="00DF7F32">
        <w:rPr>
          <w:rFonts w:eastAsia="Calibri"/>
          <w:kern w:val="0"/>
          <w14:ligatures w14:val="none"/>
          <w:rPrChange w:id="50" w:author="Mari Käbi" w:date="2024-08-13T09:19:00Z">
            <w:rPr>
              <w:rFonts w:eastAsia="Calibri"/>
              <w:kern w:val="0"/>
              <w:highlight w:val="yellow"/>
              <w14:ligatures w14:val="none"/>
            </w:rPr>
          </w:rPrChange>
        </w:rPr>
        <w:t>kantud Eesti äriregistrisse</w:t>
      </w:r>
      <w:commentRangeEnd w:id="49"/>
      <w:r w:rsidR="00266531" w:rsidRPr="00DF7F32">
        <w:rPr>
          <w:rStyle w:val="Kommentaariviide"/>
          <w:kern w:val="0"/>
          <w14:ligatures w14:val="none"/>
        </w:rPr>
        <w:commentReference w:id="49"/>
      </w:r>
      <w:r w:rsidR="009D5A56" w:rsidRPr="00DF7F32">
        <w:rPr>
          <w:rFonts w:eastAsia="Calibri"/>
          <w:kern w:val="0"/>
          <w14:ligatures w14:val="none"/>
          <w:rPrChange w:id="51" w:author="Mari Käbi" w:date="2024-08-13T09:19:00Z">
            <w:rPr>
              <w:rFonts w:eastAsia="Calibri"/>
              <w:kern w:val="0"/>
              <w:highlight w:val="yellow"/>
              <w14:ligatures w14:val="none"/>
            </w:rPr>
          </w:rPrChange>
        </w:rPr>
        <w:t>“;</w:t>
      </w:r>
    </w:p>
    <w:p w14:paraId="3C0362BD" w14:textId="77777777" w:rsidR="009D5A56" w:rsidRDefault="009D5A56" w:rsidP="00C36B68">
      <w:pPr>
        <w:jc w:val="both"/>
        <w:rPr>
          <w:rFonts w:eastAsia="Calibri"/>
          <w:b/>
          <w:bCs/>
          <w:kern w:val="0"/>
          <w14:ligatures w14:val="none"/>
        </w:rPr>
      </w:pPr>
    </w:p>
    <w:p w14:paraId="36778581" w14:textId="1EAA1DCE" w:rsidR="00C36B68" w:rsidRPr="00D9208B" w:rsidRDefault="006960EA" w:rsidP="00C36B68">
      <w:pPr>
        <w:jc w:val="both"/>
        <w:rPr>
          <w:rFonts w:eastAsia="Calibri"/>
          <w:kern w:val="0"/>
          <w14:ligatures w14:val="none"/>
        </w:rPr>
      </w:pPr>
      <w:r>
        <w:rPr>
          <w:rFonts w:eastAsia="Calibri"/>
          <w:b/>
          <w:bCs/>
          <w:kern w:val="0"/>
          <w14:ligatures w14:val="none"/>
        </w:rPr>
        <w:t>2</w:t>
      </w:r>
      <w:r w:rsidR="00413AD9">
        <w:rPr>
          <w:rFonts w:eastAsia="Calibri"/>
          <w:b/>
          <w:bCs/>
          <w:kern w:val="0"/>
          <w14:ligatures w14:val="none"/>
        </w:rPr>
        <w:t>4</w:t>
      </w:r>
      <w:r w:rsidR="00C36B68" w:rsidRPr="00D9208B">
        <w:rPr>
          <w:rFonts w:eastAsia="Calibri"/>
          <w:b/>
          <w:bCs/>
          <w:kern w:val="0"/>
          <w14:ligatures w14:val="none"/>
        </w:rPr>
        <w:t xml:space="preserve">) </w:t>
      </w:r>
      <w:r w:rsidR="00C36B68" w:rsidRPr="00D9208B">
        <w:rPr>
          <w:rFonts w:eastAsia="Calibri"/>
          <w:kern w:val="0"/>
          <w14:ligatures w14:val="none"/>
        </w:rPr>
        <w:t>paragrahvi 106 lõiked 7 ja 8 muudetakse ning sõnastatakse järgmiselt:</w:t>
      </w:r>
    </w:p>
    <w:p w14:paraId="22497B5C" w14:textId="77777777" w:rsidR="00C36B68" w:rsidRPr="00D9208B" w:rsidRDefault="00C36B68" w:rsidP="00C36B68">
      <w:pPr>
        <w:jc w:val="both"/>
        <w:rPr>
          <w:rFonts w:eastAsia="Calibri"/>
          <w:kern w:val="0"/>
          <w14:ligatures w14:val="none"/>
        </w:rPr>
      </w:pPr>
    </w:p>
    <w:p w14:paraId="780E358F"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„(7) Välismaalase lühiajalise Eestis töötamise võib lisaks käesoleva paragrahvi </w:t>
      </w:r>
      <w:commentRangeStart w:id="52"/>
      <w:r w:rsidRPr="00D9208B">
        <w:rPr>
          <w:rFonts w:eastAsia="Calibri"/>
          <w:kern w:val="0"/>
          <w14:ligatures w14:val="none"/>
        </w:rPr>
        <w:t xml:space="preserve">lõikes 1 </w:t>
      </w:r>
      <w:commentRangeEnd w:id="52"/>
      <w:r w:rsidR="00266531">
        <w:rPr>
          <w:rStyle w:val="Kommentaariviide"/>
          <w:kern w:val="0"/>
          <w14:ligatures w14:val="none"/>
        </w:rPr>
        <w:commentReference w:id="52"/>
      </w:r>
      <w:r w:rsidRPr="00D9208B">
        <w:rPr>
          <w:rFonts w:eastAsia="Calibri"/>
          <w:kern w:val="0"/>
          <w14:ligatures w14:val="none"/>
        </w:rPr>
        <w:t>nimetatule registreerida juhul, kui välismaalane teeb renditööd töölepingu seaduse § 6 lõike 5 tähenduses</w:t>
      </w:r>
      <w:r>
        <w:rPr>
          <w:rFonts w:eastAsia="Calibri"/>
          <w:kern w:val="0"/>
          <w14:ligatures w14:val="none"/>
        </w:rPr>
        <w:t xml:space="preserve"> (edaspidi </w:t>
      </w:r>
      <w:r w:rsidRPr="008D2ABE">
        <w:rPr>
          <w:rFonts w:eastAsia="Calibri"/>
          <w:i/>
          <w:iCs/>
          <w:kern w:val="0"/>
          <w14:ligatures w14:val="none"/>
        </w:rPr>
        <w:t>renditöö</w:t>
      </w:r>
      <w:r>
        <w:rPr>
          <w:rFonts w:eastAsia="Calibri"/>
          <w:kern w:val="0"/>
          <w14:ligatures w14:val="none"/>
        </w:rPr>
        <w:t>)</w:t>
      </w:r>
      <w:r w:rsidRPr="00D9208B">
        <w:rPr>
          <w:rFonts w:eastAsia="Calibri"/>
          <w:kern w:val="0"/>
          <w14:ligatures w14:val="none"/>
        </w:rPr>
        <w:t>, välja arvatud käesoleva paragrahvi lõigetes 10, 11 või 13 nimetatud juhul.</w:t>
      </w:r>
    </w:p>
    <w:p w14:paraId="5429B78B" w14:textId="77777777" w:rsidR="00C36B68" w:rsidRPr="00D9208B" w:rsidRDefault="00C36B68" w:rsidP="00C36B68">
      <w:pPr>
        <w:jc w:val="both"/>
        <w:rPr>
          <w:rFonts w:eastAsia="Calibri"/>
          <w:kern w:val="0"/>
          <w14:ligatures w14:val="none"/>
        </w:rPr>
      </w:pPr>
    </w:p>
    <w:p w14:paraId="5F732E6E" w14:textId="77777777" w:rsidR="00C36B68" w:rsidRPr="00D9208B" w:rsidRDefault="00C36B68" w:rsidP="008309B8">
      <w:pPr>
        <w:jc w:val="both"/>
      </w:pPr>
      <w:r w:rsidRPr="00D9208B">
        <w:t>(8) Renditöö võib registreerida lühiajalise Eestis töötamisena, kui:</w:t>
      </w:r>
    </w:p>
    <w:p w14:paraId="60C9111E" w14:textId="77777777" w:rsidR="00C36B68" w:rsidRPr="00D9208B" w:rsidRDefault="00C36B68" w:rsidP="008309B8">
      <w:pPr>
        <w:jc w:val="both"/>
      </w:pPr>
      <w:r w:rsidRPr="00D9208B">
        <w:t xml:space="preserve">1) tööandja on kantud Eesti äriregistrisse </w:t>
      </w:r>
      <w:bookmarkStart w:id="53" w:name="_Hlk156391697"/>
      <w:r w:rsidRPr="00D9208B">
        <w:t>või on teises Euroopa Majanduspiirkonna liikmesriigis registreeritud äriühing;</w:t>
      </w:r>
    </w:p>
    <w:bookmarkEnd w:id="53"/>
    <w:p w14:paraId="1CA29FF7"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2) tööandja </w:t>
      </w:r>
      <w:r>
        <w:rPr>
          <w:rFonts w:eastAsia="Calibri"/>
          <w:kern w:val="0"/>
          <w14:ligatures w14:val="none"/>
        </w:rPr>
        <w:t xml:space="preserve">tegeleb </w:t>
      </w:r>
      <w:r w:rsidRPr="00D9208B">
        <w:rPr>
          <w:rFonts w:eastAsia="Calibri"/>
          <w:kern w:val="0"/>
          <w14:ligatures w14:val="none"/>
        </w:rPr>
        <w:t>renditöö</w:t>
      </w:r>
      <w:r>
        <w:rPr>
          <w:rFonts w:eastAsia="Calibri"/>
          <w:kern w:val="0"/>
          <w14:ligatures w14:val="none"/>
        </w:rPr>
        <w:t xml:space="preserve"> vahendamisega</w:t>
      </w:r>
      <w:r w:rsidRPr="00D9208B">
        <w:rPr>
          <w:rFonts w:eastAsia="Calibri"/>
          <w:kern w:val="0"/>
          <w14:ligatures w14:val="none"/>
        </w:rPr>
        <w:t>;</w:t>
      </w:r>
    </w:p>
    <w:p w14:paraId="25DF8812" w14:textId="62338AEB" w:rsidR="00C36B68" w:rsidRPr="00D9208B" w:rsidRDefault="00C36B68" w:rsidP="00C36B68">
      <w:pPr>
        <w:jc w:val="both"/>
        <w:rPr>
          <w:rFonts w:eastAsia="Calibri"/>
          <w:kern w:val="0"/>
          <w14:ligatures w14:val="none"/>
        </w:rPr>
      </w:pPr>
      <w:r w:rsidRPr="00D9208B">
        <w:rPr>
          <w:rFonts w:eastAsia="Calibri"/>
          <w:kern w:val="0"/>
          <w14:ligatures w14:val="none"/>
        </w:rPr>
        <w:t xml:space="preserve">3) tööandjal on vahetult enne lühiajalise Eestis töötamise registreerimise taotluse esitamist vähemalt </w:t>
      </w:r>
      <w:commentRangeStart w:id="54"/>
      <w:del w:id="55" w:author="Merike Koppel JM" w:date="2024-08-12T12:32:00Z">
        <w:r w:rsidRPr="00D9208B" w:rsidDel="00266531">
          <w:rPr>
            <w:rFonts w:eastAsia="Calibri"/>
            <w:kern w:val="0"/>
            <w14:ligatures w14:val="none"/>
          </w:rPr>
          <w:delText xml:space="preserve">järjestikuse </w:delText>
        </w:r>
      </w:del>
      <w:r w:rsidRPr="00D9208B">
        <w:rPr>
          <w:rFonts w:eastAsia="Calibri"/>
          <w:kern w:val="0"/>
          <w14:ligatures w14:val="none"/>
        </w:rPr>
        <w:t xml:space="preserve">18 </w:t>
      </w:r>
      <w:ins w:id="56" w:author="Merike Koppel JM" w:date="2024-08-12T12:32:00Z">
        <w:r w:rsidR="00266531">
          <w:rPr>
            <w:rFonts w:eastAsia="Calibri"/>
            <w:kern w:val="0"/>
            <w14:ligatures w14:val="none"/>
          </w:rPr>
          <w:t xml:space="preserve">järjestikuse </w:t>
        </w:r>
      </w:ins>
      <w:commentRangeEnd w:id="54"/>
      <w:ins w:id="57" w:author="Merike Koppel JM" w:date="2024-08-12T12:33:00Z">
        <w:r w:rsidR="00266531">
          <w:rPr>
            <w:rStyle w:val="Kommentaariviide"/>
            <w:kern w:val="0"/>
            <w14:ligatures w14:val="none"/>
          </w:rPr>
          <w:commentReference w:id="54"/>
        </w:r>
      </w:ins>
      <w:r w:rsidRPr="00D9208B">
        <w:rPr>
          <w:rFonts w:eastAsia="Calibri"/>
          <w:kern w:val="0"/>
          <w14:ligatures w14:val="none"/>
        </w:rPr>
        <w:t>kuu jooksul olnud tegelik majandustegevus Eestis</w:t>
      </w:r>
      <w:r>
        <w:rPr>
          <w:rFonts w:eastAsia="Calibri"/>
          <w:kern w:val="0"/>
          <w14:ligatures w14:val="none"/>
        </w:rPr>
        <w:t xml:space="preserve"> või teises Euroopa Majanduspiirkonna liikmesriigis</w:t>
      </w:r>
      <w:r w:rsidRPr="00D9208B">
        <w:rPr>
          <w:rFonts w:eastAsia="Calibri"/>
          <w:kern w:val="0"/>
          <w14:ligatures w14:val="none"/>
        </w:rPr>
        <w:t>.“;</w:t>
      </w:r>
    </w:p>
    <w:p w14:paraId="0B73DD01" w14:textId="77777777" w:rsidR="00C36B68" w:rsidRPr="00D9208B" w:rsidRDefault="00C36B68" w:rsidP="00C36B68">
      <w:pPr>
        <w:jc w:val="both"/>
        <w:rPr>
          <w:rFonts w:eastAsia="Calibri"/>
          <w:kern w:val="0"/>
          <w14:ligatures w14:val="none"/>
        </w:rPr>
      </w:pPr>
    </w:p>
    <w:p w14:paraId="76F22742" w14:textId="7F462FD7" w:rsidR="00C36B68" w:rsidRPr="00D9208B" w:rsidRDefault="006960EA" w:rsidP="00C36B68">
      <w:pPr>
        <w:jc w:val="both"/>
        <w:rPr>
          <w:rFonts w:eastAsia="Calibri"/>
          <w:kern w:val="0"/>
          <w14:ligatures w14:val="none"/>
        </w:rPr>
      </w:pPr>
      <w:r>
        <w:rPr>
          <w:rFonts w:eastAsia="Calibri"/>
          <w:b/>
          <w:bCs/>
          <w:kern w:val="0"/>
          <w14:ligatures w14:val="none"/>
        </w:rPr>
        <w:t>2</w:t>
      </w:r>
      <w:r w:rsidR="00413AD9">
        <w:rPr>
          <w:rFonts w:eastAsia="Calibri"/>
          <w:b/>
          <w:bCs/>
          <w:kern w:val="0"/>
          <w14:ligatures w14:val="none"/>
        </w:rPr>
        <w:t>5</w:t>
      </w:r>
      <w:r w:rsidR="00C36B68" w:rsidRPr="00D9208B">
        <w:rPr>
          <w:rFonts w:eastAsia="Calibri"/>
          <w:b/>
          <w:bCs/>
          <w:kern w:val="0"/>
          <w14:ligatures w14:val="none"/>
        </w:rPr>
        <w:t xml:space="preserve">) </w:t>
      </w:r>
      <w:r w:rsidR="00C36B68" w:rsidRPr="00D9208B">
        <w:rPr>
          <w:rFonts w:eastAsia="Calibri"/>
          <w:kern w:val="0"/>
          <w14:ligatures w14:val="none"/>
        </w:rPr>
        <w:t>paragrahvi 106 lõiked 8</w:t>
      </w:r>
      <w:r w:rsidR="00C36B68" w:rsidRPr="00D9208B">
        <w:rPr>
          <w:rFonts w:eastAsia="Calibri"/>
          <w:kern w:val="0"/>
          <w:vertAlign w:val="superscript"/>
          <w14:ligatures w14:val="none"/>
        </w:rPr>
        <w:t>1</w:t>
      </w:r>
      <w:r w:rsidR="00C36B68" w:rsidRPr="00D9208B">
        <w:rPr>
          <w:rFonts w:eastAsia="Calibri"/>
          <w:kern w:val="0"/>
          <w14:ligatures w14:val="none"/>
        </w:rPr>
        <w:t xml:space="preserve"> ja 9 tunnistatakse kehtetuks;</w:t>
      </w:r>
    </w:p>
    <w:p w14:paraId="42D8FC26" w14:textId="77777777" w:rsidR="00C36B68" w:rsidRPr="00D9208B" w:rsidRDefault="00C36B68" w:rsidP="00C36B68">
      <w:pPr>
        <w:jc w:val="both"/>
        <w:rPr>
          <w:rFonts w:eastAsia="Calibri"/>
          <w:kern w:val="0"/>
          <w14:ligatures w14:val="none"/>
        </w:rPr>
      </w:pPr>
    </w:p>
    <w:p w14:paraId="14E6950A" w14:textId="42A63A4D" w:rsidR="000E5408" w:rsidRPr="00F005AE" w:rsidRDefault="006960EA" w:rsidP="000E5408">
      <w:r>
        <w:rPr>
          <w:b/>
          <w:bCs/>
        </w:rPr>
        <w:t>2</w:t>
      </w:r>
      <w:r w:rsidR="00413AD9">
        <w:rPr>
          <w:b/>
          <w:bCs/>
        </w:rPr>
        <w:t>6</w:t>
      </w:r>
      <w:r w:rsidR="000E5408" w:rsidRPr="00F005AE">
        <w:rPr>
          <w:b/>
          <w:bCs/>
        </w:rPr>
        <w:t>)</w:t>
      </w:r>
      <w:r w:rsidR="000E5408" w:rsidRPr="00F005AE">
        <w:t xml:space="preserve"> paragrahvi 106 lõige 13 muudetakse ja sõnastatakse järgmiselt:</w:t>
      </w:r>
    </w:p>
    <w:p w14:paraId="6CF059CD" w14:textId="77777777" w:rsidR="000E5408" w:rsidRPr="00F005AE" w:rsidRDefault="000E5408" w:rsidP="000E5408"/>
    <w:p w14:paraId="49B4B5E7" w14:textId="2ECF9EBC" w:rsidR="000E5408" w:rsidRPr="00A72BC6" w:rsidRDefault="000E5408" w:rsidP="000E5408">
      <w:pPr>
        <w:jc w:val="both"/>
        <w:rPr>
          <w:rFonts w:eastAsia="Calibri"/>
          <w:kern w:val="0"/>
          <w14:ligatures w14:val="none"/>
        </w:rPr>
      </w:pPr>
      <w:r w:rsidRPr="00A72BC6">
        <w:t>„(13) Käesoleva paragrahvi lõiget 1</w:t>
      </w:r>
      <w:r w:rsidRPr="00A72BC6">
        <w:rPr>
          <w:vertAlign w:val="superscript"/>
        </w:rPr>
        <w:t>3</w:t>
      </w:r>
      <w:r w:rsidR="005B597F">
        <w:t xml:space="preserve"> </w:t>
      </w:r>
      <w:r w:rsidRPr="00A72BC6">
        <w:t xml:space="preserve">ei kohaldata </w:t>
      </w:r>
      <w:r w:rsidR="0077658E">
        <w:t xml:space="preserve">välismaalasele, kes </w:t>
      </w:r>
      <w:r w:rsidRPr="00A72BC6">
        <w:t>tööta</w:t>
      </w:r>
      <w:r w:rsidR="0077658E">
        <w:t>b</w:t>
      </w:r>
      <w:r w:rsidR="00A82BBD">
        <w:t xml:space="preserve"> </w:t>
      </w:r>
      <w:r w:rsidRPr="00A72BC6">
        <w:t xml:space="preserve">ettevõtjasisese üleviimise eesmärgil </w:t>
      </w:r>
      <w:r w:rsidR="00393195">
        <w:t>lühiajaliselt Eestis</w:t>
      </w:r>
      <w:r w:rsidR="00393195" w:rsidRPr="00A72BC6">
        <w:t xml:space="preserve"> </w:t>
      </w:r>
      <w:r w:rsidRPr="00A72BC6">
        <w:t xml:space="preserve">juhtivtöötaja, spetsialisti või praktikandina teise Euroopa Liidu liikmesriigi </w:t>
      </w:r>
      <w:r w:rsidR="0077658E">
        <w:t xml:space="preserve">kehtiva </w:t>
      </w:r>
      <w:r w:rsidRPr="00A72BC6">
        <w:t>ettevõtjasiseselt üleviidud töötaja elamisloa</w:t>
      </w:r>
      <w:r w:rsidR="0077658E">
        <w:t xml:space="preserve"> alusel</w:t>
      </w:r>
      <w:r w:rsidRPr="00A72BC6">
        <w:t>.“;</w:t>
      </w:r>
    </w:p>
    <w:p w14:paraId="7E0B2AF0" w14:textId="77777777" w:rsidR="000E5408" w:rsidRPr="000E5408" w:rsidRDefault="000E5408" w:rsidP="00C36B68">
      <w:pPr>
        <w:jc w:val="both"/>
        <w:rPr>
          <w:rFonts w:eastAsia="Calibri"/>
          <w:kern w:val="0"/>
          <w14:ligatures w14:val="none"/>
        </w:rPr>
      </w:pPr>
    </w:p>
    <w:p w14:paraId="0BBF4DE4" w14:textId="7E1764B9" w:rsidR="00C36B68" w:rsidRPr="00D9208B" w:rsidRDefault="006960EA" w:rsidP="00C36B68">
      <w:pPr>
        <w:jc w:val="both"/>
        <w:rPr>
          <w:rFonts w:eastAsia="Calibri"/>
          <w:kern w:val="0"/>
          <w14:ligatures w14:val="none"/>
        </w:rPr>
      </w:pPr>
      <w:r>
        <w:rPr>
          <w:rFonts w:eastAsia="Calibri"/>
          <w:b/>
          <w:bCs/>
          <w:kern w:val="0"/>
          <w14:ligatures w14:val="none"/>
        </w:rPr>
        <w:t>2</w:t>
      </w:r>
      <w:r w:rsidR="00413AD9">
        <w:rPr>
          <w:rFonts w:eastAsia="Calibri"/>
          <w:b/>
          <w:bCs/>
          <w:kern w:val="0"/>
          <w14:ligatures w14:val="none"/>
        </w:rPr>
        <w:t>7</w:t>
      </w:r>
      <w:r w:rsidR="00C36B68" w:rsidRPr="00D9208B">
        <w:rPr>
          <w:rFonts w:eastAsia="Calibri"/>
          <w:b/>
          <w:bCs/>
          <w:kern w:val="0"/>
          <w14:ligatures w14:val="none"/>
        </w:rPr>
        <w:t>)</w:t>
      </w:r>
      <w:r w:rsidR="00C36B68" w:rsidRPr="00D9208B">
        <w:rPr>
          <w:rFonts w:eastAsia="Calibri"/>
          <w:kern w:val="0"/>
          <w14:ligatures w14:val="none"/>
        </w:rPr>
        <w:t xml:space="preserve"> paragrahv 106</w:t>
      </w:r>
      <w:r w:rsidR="00C36B68" w:rsidRPr="00D9208B">
        <w:rPr>
          <w:rFonts w:eastAsia="Calibri"/>
          <w:kern w:val="0"/>
          <w:vertAlign w:val="superscript"/>
          <w14:ligatures w14:val="none"/>
        </w:rPr>
        <w:t>1</w:t>
      </w:r>
      <w:r w:rsidR="00C36B68" w:rsidRPr="00D9208B">
        <w:rPr>
          <w:rFonts w:eastAsia="Calibri"/>
          <w:kern w:val="0"/>
          <w14:ligatures w14:val="none"/>
        </w:rPr>
        <w:t xml:space="preserve"> ja § 107 lõike 1</w:t>
      </w:r>
      <w:r w:rsidR="00C36B68" w:rsidRPr="00D9208B">
        <w:rPr>
          <w:rFonts w:eastAsia="Calibri"/>
          <w:kern w:val="0"/>
          <w:vertAlign w:val="superscript"/>
          <w14:ligatures w14:val="none"/>
        </w:rPr>
        <w:t>2</w:t>
      </w:r>
      <w:r w:rsidR="00C36B68" w:rsidRPr="00D9208B">
        <w:rPr>
          <w:rFonts w:eastAsia="Calibri"/>
          <w:kern w:val="0"/>
          <w14:ligatures w14:val="none"/>
        </w:rPr>
        <w:t xml:space="preserve"> punkt 13 tunnistatakse kehtetuks;</w:t>
      </w:r>
    </w:p>
    <w:p w14:paraId="451BD5BB" w14:textId="77777777" w:rsidR="00C36B68" w:rsidRPr="00D9208B" w:rsidRDefault="00C36B68" w:rsidP="00C36B68">
      <w:pPr>
        <w:jc w:val="both"/>
        <w:rPr>
          <w:rFonts w:eastAsia="Calibri"/>
          <w:kern w:val="0"/>
          <w14:ligatures w14:val="none"/>
        </w:rPr>
      </w:pPr>
    </w:p>
    <w:p w14:paraId="5BF7E468" w14:textId="2A3F78D1" w:rsidR="00C54B54" w:rsidRPr="00D9208B" w:rsidRDefault="00C54B54" w:rsidP="00C54B54">
      <w:pPr>
        <w:jc w:val="both"/>
        <w:rPr>
          <w:rFonts w:eastAsia="Calibri"/>
          <w:kern w:val="0"/>
          <w14:ligatures w14:val="none"/>
        </w:rPr>
      </w:pPr>
      <w:r>
        <w:rPr>
          <w:rFonts w:eastAsia="Calibri"/>
          <w:b/>
          <w:bCs/>
          <w:kern w:val="0"/>
          <w14:ligatures w14:val="none"/>
        </w:rPr>
        <w:t>28</w:t>
      </w:r>
      <w:r w:rsidRPr="00D9208B">
        <w:rPr>
          <w:rFonts w:eastAsia="Calibri"/>
          <w:b/>
          <w:bCs/>
          <w:kern w:val="0"/>
          <w14:ligatures w14:val="none"/>
        </w:rPr>
        <w:t>)</w:t>
      </w:r>
      <w:r w:rsidRPr="00D9208B">
        <w:rPr>
          <w:rFonts w:eastAsia="Calibri"/>
          <w:kern w:val="0"/>
          <w14:ligatures w14:val="none"/>
        </w:rPr>
        <w:t xml:space="preserve"> paragrahvi 107</w:t>
      </w:r>
      <w:r w:rsidRPr="00D9208B">
        <w:rPr>
          <w:rFonts w:eastAsia="Calibri"/>
          <w:kern w:val="0"/>
          <w:vertAlign w:val="superscript"/>
          <w14:ligatures w14:val="none"/>
        </w:rPr>
        <w:t>1</w:t>
      </w:r>
      <w:r w:rsidRPr="00D9208B">
        <w:rPr>
          <w:rFonts w:eastAsia="Calibri"/>
          <w:kern w:val="0"/>
          <w14:ligatures w14:val="none"/>
        </w:rPr>
        <w:t xml:space="preserve"> lõike 1 sissejuhatav lauseosa </w:t>
      </w:r>
      <w:r w:rsidRPr="008B3BF3">
        <w:rPr>
          <w:rFonts w:eastAsia="Calibri"/>
          <w:kern w:val="0"/>
          <w14:ligatures w14:val="none"/>
        </w:rPr>
        <w:t>ja punkt 1</w:t>
      </w:r>
      <w:r>
        <w:rPr>
          <w:rFonts w:eastAsia="Calibri"/>
          <w:kern w:val="0"/>
          <w14:ligatures w14:val="none"/>
        </w:rPr>
        <w:t xml:space="preserve"> </w:t>
      </w:r>
      <w:r w:rsidRPr="00D9208B">
        <w:rPr>
          <w:rFonts w:eastAsia="Calibri"/>
          <w:kern w:val="0"/>
          <w14:ligatures w14:val="none"/>
        </w:rPr>
        <w:t xml:space="preserve">muudetakse </w:t>
      </w:r>
      <w:r w:rsidRPr="008B3BF3">
        <w:rPr>
          <w:rFonts w:eastAsia="Calibri"/>
          <w:kern w:val="0"/>
          <w14:ligatures w14:val="none"/>
        </w:rPr>
        <w:t>ning</w:t>
      </w:r>
      <w:r>
        <w:rPr>
          <w:rFonts w:eastAsia="Calibri"/>
          <w:kern w:val="0"/>
          <w14:ligatures w14:val="none"/>
        </w:rPr>
        <w:t xml:space="preserve"> </w:t>
      </w:r>
      <w:r w:rsidRPr="00D9208B">
        <w:rPr>
          <w:rFonts w:eastAsia="Calibri"/>
          <w:kern w:val="0"/>
          <w14:ligatures w14:val="none"/>
        </w:rPr>
        <w:t>sõnastatakse järgmiselt:</w:t>
      </w:r>
    </w:p>
    <w:p w14:paraId="50025740" w14:textId="77777777" w:rsidR="00C54B54" w:rsidRPr="00D9208B" w:rsidRDefault="00C54B54" w:rsidP="00C54B54">
      <w:pPr>
        <w:jc w:val="both"/>
        <w:rPr>
          <w:rFonts w:eastAsia="Calibri"/>
          <w:kern w:val="0"/>
          <w14:ligatures w14:val="none"/>
        </w:rPr>
      </w:pPr>
    </w:p>
    <w:p w14:paraId="04DA1A8E" w14:textId="77777777" w:rsidR="00C54B54" w:rsidRDefault="00C54B54" w:rsidP="00C54B54">
      <w:pPr>
        <w:jc w:val="both"/>
        <w:rPr>
          <w:rFonts w:eastAsia="Calibri"/>
          <w:kern w:val="0"/>
          <w14:ligatures w14:val="none"/>
        </w:rPr>
      </w:pPr>
      <w:r w:rsidRPr="004375C5">
        <w:rPr>
          <w:rFonts w:eastAsia="Calibri"/>
          <w:kern w:val="0"/>
          <w14:ligatures w14:val="none"/>
        </w:rPr>
        <w:t>„</w:t>
      </w:r>
      <w:r w:rsidRPr="008B3BF3">
        <w:rPr>
          <w:rFonts w:eastAsia="Calibri"/>
          <w:kern w:val="0"/>
          <w14:ligatures w14:val="none"/>
        </w:rPr>
        <w:t>(1)</w:t>
      </w:r>
      <w:r>
        <w:rPr>
          <w:rFonts w:eastAsia="Calibri"/>
          <w:kern w:val="0"/>
          <w14:ligatures w14:val="none"/>
        </w:rPr>
        <w:t xml:space="preserve"> </w:t>
      </w:r>
      <w:r w:rsidRPr="00D9208B">
        <w:rPr>
          <w:rFonts w:eastAsia="Calibri"/>
          <w:kern w:val="0"/>
          <w14:ligatures w14:val="none"/>
        </w:rPr>
        <w:t>Kui tööandja on esitanud Politsei- ja Piirivalveametile välismaalase lühiajalise Eestis töötamise registreerimise taotluse, on välismaalase lühiajaline Eestis töötamine seaduslik kuni taotluse kohta otsuse tegemiseni järgmistel juhtudel:</w:t>
      </w:r>
    </w:p>
    <w:p w14:paraId="47F4CBDE" w14:textId="7F209DED" w:rsidR="00C36B68" w:rsidRPr="00D9208B" w:rsidRDefault="00C54B54" w:rsidP="00C36B68">
      <w:pPr>
        <w:jc w:val="both"/>
        <w:rPr>
          <w:rFonts w:eastAsia="Calibri"/>
          <w:kern w:val="0"/>
          <w14:ligatures w14:val="none"/>
        </w:rPr>
      </w:pPr>
      <w:r w:rsidRPr="008B3BF3">
        <w:rPr>
          <w:rFonts w:eastAsia="Calibri"/>
          <w:kern w:val="0"/>
          <w14:ligatures w14:val="none"/>
        </w:rPr>
        <w:t>1) käesoleva seaduse § 106 lõigetes 1</w:t>
      </w:r>
      <w:r w:rsidRPr="008B3BF3">
        <w:rPr>
          <w:rFonts w:eastAsia="Calibri"/>
          <w:kern w:val="0"/>
          <w:vertAlign w:val="superscript"/>
          <w14:ligatures w14:val="none"/>
        </w:rPr>
        <w:t>4</w:t>
      </w:r>
      <w:r w:rsidRPr="008B3BF3">
        <w:rPr>
          <w:rFonts w:eastAsia="Calibri"/>
          <w:kern w:val="0"/>
          <w14:ligatures w14:val="none"/>
        </w:rPr>
        <w:t>, 13 ja 17 ning §</w:t>
      </w:r>
      <w:r>
        <w:rPr>
          <w:rFonts w:eastAsia="Calibri"/>
          <w:kern w:val="0"/>
          <w14:ligatures w14:val="none"/>
        </w:rPr>
        <w:t>-s</w:t>
      </w:r>
      <w:r w:rsidRPr="008B3BF3">
        <w:rPr>
          <w:rFonts w:eastAsia="Calibri"/>
          <w:kern w:val="0"/>
          <w14:ligatures w14:val="none"/>
        </w:rPr>
        <w:t xml:space="preserve"> 106</w:t>
      </w:r>
      <w:r w:rsidRPr="008B3BF3">
        <w:rPr>
          <w:rFonts w:eastAsia="Calibri"/>
          <w:kern w:val="0"/>
          <w:vertAlign w:val="superscript"/>
          <w14:ligatures w14:val="none"/>
        </w:rPr>
        <w:t>3</w:t>
      </w:r>
      <w:r w:rsidRPr="008B3BF3">
        <w:rPr>
          <w:rFonts w:eastAsia="Calibri"/>
          <w:kern w:val="0"/>
          <w14:ligatures w14:val="none"/>
        </w:rPr>
        <w:t xml:space="preserve"> nimetatud juh</w:t>
      </w:r>
      <w:r>
        <w:rPr>
          <w:rFonts w:eastAsia="Calibri"/>
          <w:kern w:val="0"/>
          <w14:ligatures w14:val="none"/>
        </w:rPr>
        <w:t>t</w:t>
      </w:r>
      <w:r w:rsidRPr="008B3BF3">
        <w:rPr>
          <w:rFonts w:eastAsia="Calibri"/>
          <w:kern w:val="0"/>
          <w14:ligatures w14:val="none"/>
        </w:rPr>
        <w:t>u</w:t>
      </w:r>
      <w:r>
        <w:rPr>
          <w:rFonts w:eastAsia="Calibri"/>
          <w:kern w:val="0"/>
          <w14:ligatures w14:val="none"/>
        </w:rPr>
        <w:t>de</w:t>
      </w:r>
      <w:r w:rsidRPr="008B3BF3">
        <w:rPr>
          <w:rFonts w:eastAsia="Calibri"/>
          <w:kern w:val="0"/>
          <w14:ligatures w14:val="none"/>
        </w:rPr>
        <w:t>l;</w:t>
      </w:r>
      <w:r w:rsidRPr="004375C5">
        <w:rPr>
          <w:rFonts w:eastAsia="Calibri"/>
          <w:kern w:val="0"/>
          <w14:ligatures w14:val="none"/>
        </w:rPr>
        <w:t>“;</w:t>
      </w:r>
    </w:p>
    <w:p w14:paraId="153DCCA2" w14:textId="77777777" w:rsidR="00C36B68" w:rsidRPr="00D9208B" w:rsidRDefault="00C36B68" w:rsidP="00C36B68">
      <w:pPr>
        <w:jc w:val="both"/>
        <w:rPr>
          <w:rFonts w:eastAsia="Calibri"/>
          <w:kern w:val="0"/>
          <w14:ligatures w14:val="none"/>
        </w:rPr>
      </w:pPr>
    </w:p>
    <w:p w14:paraId="7EE0132D" w14:textId="377FC94F" w:rsidR="00C36B68" w:rsidRPr="000111F4" w:rsidRDefault="00413AD9" w:rsidP="00C36B68">
      <w:pPr>
        <w:jc w:val="both"/>
        <w:rPr>
          <w:rFonts w:eastAsia="Calibri"/>
          <w:kern w:val="0"/>
          <w14:ligatures w14:val="none"/>
        </w:rPr>
      </w:pPr>
      <w:r>
        <w:rPr>
          <w:rFonts w:eastAsia="Calibri"/>
          <w:b/>
          <w:kern w:val="0"/>
          <w14:ligatures w14:val="none"/>
        </w:rPr>
        <w:t>29</w:t>
      </w:r>
      <w:r w:rsidR="00C36B68" w:rsidRPr="000111F4">
        <w:rPr>
          <w:rFonts w:eastAsia="Calibri"/>
          <w:b/>
          <w:kern w:val="0"/>
          <w14:ligatures w14:val="none"/>
        </w:rPr>
        <w:t xml:space="preserve">) </w:t>
      </w:r>
      <w:r w:rsidR="00C36B68" w:rsidRPr="000111F4">
        <w:rPr>
          <w:rFonts w:eastAsia="Calibri"/>
          <w:kern w:val="0"/>
          <w14:ligatures w14:val="none"/>
        </w:rPr>
        <w:t xml:space="preserve">paragrahvi 108 lõike 1 punktis 8 asendatakse </w:t>
      </w:r>
      <w:commentRangeStart w:id="58"/>
      <w:del w:id="59" w:author="Mari Käbi" w:date="2024-08-08T15:34:00Z">
        <w:r w:rsidR="00C36B68" w:rsidRPr="000111F4" w:rsidDel="009B6E5D">
          <w:rPr>
            <w:rFonts w:eastAsia="Calibri"/>
            <w:kern w:val="0"/>
            <w14:ligatures w14:val="none"/>
          </w:rPr>
          <w:delText xml:space="preserve">sõna </w:delText>
        </w:r>
      </w:del>
      <w:commentRangeEnd w:id="58"/>
      <w:ins w:id="60" w:author="Mari Käbi" w:date="2024-08-08T15:34:00Z">
        <w:r w:rsidR="009B6E5D">
          <w:rPr>
            <w:rFonts w:eastAsia="Calibri"/>
            <w:kern w:val="0"/>
            <w14:ligatures w14:val="none"/>
          </w:rPr>
          <w:t>tekstiosa</w:t>
        </w:r>
        <w:r w:rsidR="009B6E5D" w:rsidRPr="000111F4">
          <w:rPr>
            <w:rFonts w:eastAsia="Calibri"/>
            <w:kern w:val="0"/>
            <w14:ligatures w14:val="none"/>
          </w:rPr>
          <w:t xml:space="preserve"> </w:t>
        </w:r>
      </w:ins>
      <w:r w:rsidR="009B6E5D">
        <w:rPr>
          <w:rStyle w:val="Kommentaariviide"/>
          <w:kern w:val="0"/>
          <w14:ligatures w14:val="none"/>
        </w:rPr>
        <w:commentReference w:id="58"/>
      </w:r>
      <w:r w:rsidR="00C36B68" w:rsidRPr="000111F4">
        <w:rPr>
          <w:rFonts w:eastAsia="Calibri"/>
          <w:kern w:val="0"/>
          <w14:ligatures w14:val="none"/>
        </w:rPr>
        <w:t>„, või“ semikooloniga;</w:t>
      </w:r>
    </w:p>
    <w:p w14:paraId="754CAB9E" w14:textId="77777777" w:rsidR="00C36B68" w:rsidRPr="000111F4" w:rsidRDefault="00C36B68" w:rsidP="00C36B68">
      <w:pPr>
        <w:jc w:val="both"/>
        <w:rPr>
          <w:rFonts w:eastAsia="Calibri"/>
          <w:b/>
          <w:kern w:val="0"/>
          <w14:ligatures w14:val="none"/>
        </w:rPr>
      </w:pPr>
    </w:p>
    <w:p w14:paraId="042C3EBB" w14:textId="0B2B5A2D" w:rsidR="00C36B68" w:rsidRPr="00D9208B" w:rsidRDefault="006960EA" w:rsidP="00C36B68">
      <w:pPr>
        <w:jc w:val="both"/>
        <w:rPr>
          <w:rFonts w:eastAsia="Calibri"/>
          <w:kern w:val="0"/>
          <w14:ligatures w14:val="none"/>
        </w:rPr>
      </w:pPr>
      <w:r>
        <w:rPr>
          <w:rFonts w:eastAsia="Calibri"/>
          <w:b/>
          <w:bCs/>
          <w:kern w:val="0"/>
          <w14:ligatures w14:val="none"/>
        </w:rPr>
        <w:t>3</w:t>
      </w:r>
      <w:r w:rsidR="00413AD9">
        <w:rPr>
          <w:rFonts w:eastAsia="Calibri"/>
          <w:b/>
          <w:bCs/>
          <w:kern w:val="0"/>
          <w14:ligatures w14:val="none"/>
        </w:rPr>
        <w:t>0</w:t>
      </w:r>
      <w:r w:rsidR="00C36B68" w:rsidRPr="00D9208B">
        <w:rPr>
          <w:rFonts w:eastAsia="Calibri"/>
          <w:b/>
          <w:bCs/>
          <w:kern w:val="0"/>
          <w14:ligatures w14:val="none"/>
        </w:rPr>
        <w:t>)</w:t>
      </w:r>
      <w:r w:rsidR="00C36B68" w:rsidRPr="00D9208B">
        <w:rPr>
          <w:rFonts w:eastAsia="Calibri"/>
          <w:kern w:val="0"/>
          <w14:ligatures w14:val="none"/>
        </w:rPr>
        <w:t xml:space="preserve"> </w:t>
      </w:r>
      <w:bookmarkStart w:id="61" w:name="_Hlk158398169"/>
      <w:r w:rsidR="00C36B68" w:rsidRPr="00D9208B">
        <w:rPr>
          <w:rFonts w:eastAsia="Calibri"/>
          <w:kern w:val="0"/>
          <w14:ligatures w14:val="none"/>
        </w:rPr>
        <w:t>paragrahvi 110 lõiget 1</w:t>
      </w:r>
      <w:r w:rsidR="00C36B68" w:rsidRPr="00D9208B">
        <w:rPr>
          <w:rFonts w:eastAsia="Calibri"/>
          <w:kern w:val="0"/>
          <w:vertAlign w:val="superscript"/>
          <w14:ligatures w14:val="none"/>
        </w:rPr>
        <w:t>2</w:t>
      </w:r>
      <w:r w:rsidR="00C36B68" w:rsidRPr="00D9208B">
        <w:rPr>
          <w:rFonts w:eastAsia="Calibri"/>
          <w:kern w:val="0"/>
          <w14:ligatures w14:val="none"/>
        </w:rPr>
        <w:t xml:space="preserve"> täiendatakse pärast sõna </w:t>
      </w:r>
      <w:r w:rsidR="00C36B68" w:rsidRPr="00D9208B">
        <w:rPr>
          <w:rFonts w:eastAsia="Calibri"/>
          <w:kern w:val="0"/>
          <w:shd w:val="clear" w:color="auto" w:fill="FFFFFF"/>
          <w14:ligatures w14:val="none"/>
        </w:rPr>
        <w:t>„iduettevõtte“ sõnadega „või kasvuettevõtte“;</w:t>
      </w:r>
      <w:bookmarkEnd w:id="61"/>
    </w:p>
    <w:p w14:paraId="306F2FC0" w14:textId="77777777" w:rsidR="00C36B68" w:rsidRPr="00D9208B" w:rsidRDefault="00C36B68" w:rsidP="00C36B68">
      <w:pPr>
        <w:jc w:val="both"/>
        <w:rPr>
          <w:rFonts w:eastAsia="Calibri"/>
          <w:kern w:val="0"/>
          <w14:ligatures w14:val="none"/>
        </w:rPr>
      </w:pPr>
    </w:p>
    <w:p w14:paraId="483403CA" w14:textId="192F312A" w:rsidR="00C36B68" w:rsidRPr="00D9208B" w:rsidRDefault="006960EA" w:rsidP="00C36B68">
      <w:pPr>
        <w:jc w:val="both"/>
        <w:rPr>
          <w:rFonts w:eastAsia="Calibri"/>
          <w:kern w:val="0"/>
          <w14:ligatures w14:val="none"/>
        </w:rPr>
      </w:pPr>
      <w:r>
        <w:rPr>
          <w:rFonts w:eastAsia="Calibri"/>
          <w:b/>
          <w:bCs/>
          <w:kern w:val="0"/>
          <w14:ligatures w14:val="none"/>
        </w:rPr>
        <w:t>3</w:t>
      </w:r>
      <w:r w:rsidR="00413AD9">
        <w:rPr>
          <w:rFonts w:eastAsia="Calibri"/>
          <w:b/>
          <w:bCs/>
          <w:kern w:val="0"/>
          <w14:ligatures w14:val="none"/>
        </w:rPr>
        <w:t>1</w:t>
      </w:r>
      <w:r w:rsidR="00C36B68" w:rsidRPr="00D9208B">
        <w:rPr>
          <w:rFonts w:eastAsia="Calibri"/>
          <w:b/>
          <w:bCs/>
          <w:kern w:val="0"/>
          <w14:ligatures w14:val="none"/>
        </w:rPr>
        <w:t xml:space="preserve">) </w:t>
      </w:r>
      <w:r w:rsidR="00C36B68" w:rsidRPr="00D9208B">
        <w:rPr>
          <w:rFonts w:eastAsia="Calibri"/>
          <w:kern w:val="0"/>
          <w14:ligatures w14:val="none"/>
        </w:rPr>
        <w:t>paragrahvi 111 pealkirjas asendatakse sõna „Lühiajalise“ sõnadega „</w:t>
      </w:r>
      <w:bookmarkStart w:id="62" w:name="_Hlk148614402"/>
      <w:r w:rsidR="00C36B68" w:rsidRPr="00D9208B">
        <w:rPr>
          <w:rFonts w:eastAsia="Calibri"/>
          <w:kern w:val="0"/>
          <w14:ligatures w14:val="none"/>
        </w:rPr>
        <w:t>Välismaalase lühiajalise</w:t>
      </w:r>
      <w:bookmarkEnd w:id="62"/>
      <w:r w:rsidR="00C36B68" w:rsidRPr="00D9208B">
        <w:rPr>
          <w:rFonts w:eastAsia="Calibri"/>
          <w:kern w:val="0"/>
          <w14:ligatures w14:val="none"/>
        </w:rPr>
        <w:t>“;</w:t>
      </w:r>
    </w:p>
    <w:p w14:paraId="0E8224FE" w14:textId="77777777" w:rsidR="00C36B68" w:rsidRPr="00D9208B" w:rsidRDefault="00C36B68" w:rsidP="00C36B68">
      <w:pPr>
        <w:jc w:val="both"/>
        <w:rPr>
          <w:rFonts w:eastAsia="Calibri"/>
          <w:kern w:val="0"/>
          <w14:ligatures w14:val="none"/>
        </w:rPr>
      </w:pPr>
    </w:p>
    <w:p w14:paraId="31D1D820" w14:textId="427DD04E" w:rsidR="00C36B68" w:rsidRPr="00D9208B" w:rsidRDefault="006960EA" w:rsidP="00C36B68">
      <w:pPr>
        <w:jc w:val="both"/>
        <w:rPr>
          <w:rFonts w:eastAsia="Calibri"/>
          <w:kern w:val="0"/>
          <w14:ligatures w14:val="none"/>
        </w:rPr>
      </w:pPr>
      <w:r>
        <w:rPr>
          <w:rFonts w:eastAsia="Calibri"/>
          <w:b/>
          <w:bCs/>
          <w:kern w:val="0"/>
          <w14:ligatures w14:val="none"/>
        </w:rPr>
        <w:t>3</w:t>
      </w:r>
      <w:r w:rsidR="00413AD9">
        <w:rPr>
          <w:rFonts w:eastAsia="Calibri"/>
          <w:b/>
          <w:bCs/>
          <w:kern w:val="0"/>
          <w14:ligatures w14:val="none"/>
        </w:rPr>
        <w:t>2</w:t>
      </w:r>
      <w:r w:rsidR="00C36B68" w:rsidRPr="00D9208B">
        <w:rPr>
          <w:rFonts w:eastAsia="Calibri"/>
          <w:b/>
          <w:bCs/>
          <w:kern w:val="0"/>
          <w14:ligatures w14:val="none"/>
        </w:rPr>
        <w:t xml:space="preserve">) </w:t>
      </w:r>
      <w:r w:rsidR="00C36B68" w:rsidRPr="00D9208B">
        <w:rPr>
          <w:rFonts w:eastAsia="Calibri"/>
          <w:kern w:val="0"/>
          <w14:ligatures w14:val="none"/>
        </w:rPr>
        <w:t>paragrahvi 111 lõiget 1 täiendatakse pärast sõnu „registreerimise andmekogu“ sõnadega „</w:t>
      </w:r>
      <w:bookmarkStart w:id="63" w:name="_Hlk148614430"/>
      <w:r w:rsidR="00C36B68" w:rsidRPr="00D9208B">
        <w:rPr>
          <w:rFonts w:eastAsia="Calibri"/>
          <w:kern w:val="0"/>
          <w14:ligatures w14:val="none"/>
        </w:rPr>
        <w:t xml:space="preserve">(edaspidi käesolevas paragrahvis </w:t>
      </w:r>
      <w:r w:rsidR="00C36B68" w:rsidRPr="00D9208B">
        <w:rPr>
          <w:rFonts w:eastAsia="Calibri"/>
          <w:i/>
          <w:iCs/>
          <w:kern w:val="0"/>
          <w14:ligatures w14:val="none"/>
        </w:rPr>
        <w:t>andmekogu</w:t>
      </w:r>
      <w:r w:rsidR="00C36B68" w:rsidRPr="00D9208B">
        <w:rPr>
          <w:rFonts w:eastAsia="Calibri"/>
          <w:kern w:val="0"/>
          <w14:ligatures w14:val="none"/>
        </w:rPr>
        <w:t>)</w:t>
      </w:r>
      <w:bookmarkEnd w:id="63"/>
      <w:r w:rsidR="00C36B68" w:rsidRPr="00D9208B">
        <w:rPr>
          <w:rFonts w:eastAsia="Calibri"/>
          <w:kern w:val="0"/>
          <w14:ligatures w14:val="none"/>
        </w:rPr>
        <w:t>;</w:t>
      </w:r>
    </w:p>
    <w:p w14:paraId="5A5D11C6" w14:textId="77777777" w:rsidR="00C36B68" w:rsidRPr="00D9208B" w:rsidRDefault="00C36B68" w:rsidP="00C36B68">
      <w:pPr>
        <w:jc w:val="both"/>
        <w:rPr>
          <w:rFonts w:eastAsia="Calibri"/>
          <w:kern w:val="0"/>
          <w14:ligatures w14:val="none"/>
        </w:rPr>
      </w:pPr>
    </w:p>
    <w:p w14:paraId="3F7FC414" w14:textId="6FAD1514" w:rsidR="00C36B68" w:rsidRPr="00D9208B" w:rsidRDefault="006960EA" w:rsidP="00C36B68">
      <w:pPr>
        <w:jc w:val="both"/>
        <w:rPr>
          <w:rFonts w:eastAsia="Calibri"/>
          <w:kern w:val="0"/>
          <w14:ligatures w14:val="none"/>
        </w:rPr>
      </w:pPr>
      <w:r>
        <w:rPr>
          <w:rFonts w:eastAsia="Calibri"/>
          <w:b/>
          <w:bCs/>
          <w:kern w:val="0"/>
          <w14:ligatures w14:val="none"/>
        </w:rPr>
        <w:t>3</w:t>
      </w:r>
      <w:r w:rsidR="00413AD9">
        <w:rPr>
          <w:rFonts w:eastAsia="Calibri"/>
          <w:b/>
          <w:bCs/>
          <w:kern w:val="0"/>
          <w14:ligatures w14:val="none"/>
        </w:rPr>
        <w:t>3</w:t>
      </w:r>
      <w:r w:rsidR="00C36B68" w:rsidRPr="00D9208B">
        <w:rPr>
          <w:rFonts w:eastAsia="Calibri"/>
          <w:b/>
          <w:bCs/>
          <w:kern w:val="0"/>
          <w14:ligatures w14:val="none"/>
        </w:rPr>
        <w:t xml:space="preserve">) </w:t>
      </w:r>
      <w:r w:rsidR="00C36B68" w:rsidRPr="00D9208B">
        <w:rPr>
          <w:rFonts w:eastAsia="Calibri"/>
          <w:kern w:val="0"/>
          <w14:ligatures w14:val="none"/>
        </w:rPr>
        <w:t>paragrahvi 111 lõikes 2 asendatakse sõnad „Välismaalase lühiajalise Eestis töötamise registreerimise andmekogu“ sõnaga „Andmekogu“;</w:t>
      </w:r>
    </w:p>
    <w:p w14:paraId="2392035E" w14:textId="77777777" w:rsidR="00C36B68" w:rsidRPr="00D9208B" w:rsidRDefault="00C36B68" w:rsidP="00C36B68">
      <w:pPr>
        <w:jc w:val="both"/>
        <w:rPr>
          <w:rFonts w:eastAsia="Calibri"/>
          <w:kern w:val="0"/>
          <w14:ligatures w14:val="none"/>
        </w:rPr>
      </w:pPr>
    </w:p>
    <w:p w14:paraId="3397E74B" w14:textId="5E0E8AD0" w:rsidR="00C36B68" w:rsidRPr="00D9208B" w:rsidRDefault="006960EA" w:rsidP="00C36B68">
      <w:pPr>
        <w:jc w:val="both"/>
        <w:rPr>
          <w:rFonts w:eastAsia="Calibri"/>
          <w:kern w:val="0"/>
          <w14:ligatures w14:val="none"/>
        </w:rPr>
      </w:pPr>
      <w:bookmarkStart w:id="64" w:name="_Hlk136338933"/>
      <w:r>
        <w:rPr>
          <w:rFonts w:eastAsia="Calibri"/>
          <w:b/>
          <w:bCs/>
          <w:kern w:val="0"/>
          <w14:ligatures w14:val="none"/>
        </w:rPr>
        <w:lastRenderedPageBreak/>
        <w:t>3</w:t>
      </w:r>
      <w:r w:rsidR="00413AD9">
        <w:rPr>
          <w:rFonts w:eastAsia="Calibri"/>
          <w:b/>
          <w:bCs/>
          <w:kern w:val="0"/>
          <w14:ligatures w14:val="none"/>
        </w:rPr>
        <w:t>4</w:t>
      </w:r>
      <w:r w:rsidR="00C36B68" w:rsidRPr="00D9208B">
        <w:rPr>
          <w:rFonts w:eastAsia="Calibri"/>
          <w:b/>
          <w:bCs/>
          <w:kern w:val="0"/>
          <w14:ligatures w14:val="none"/>
        </w:rPr>
        <w:t>)</w:t>
      </w:r>
      <w:r w:rsidR="00C36B68" w:rsidRPr="00D9208B">
        <w:rPr>
          <w:rFonts w:eastAsia="Calibri"/>
          <w:kern w:val="0"/>
          <w14:ligatures w14:val="none"/>
        </w:rPr>
        <w:t xml:space="preserve"> paragrahvi 111 lõige 3 muudetakse ja sõnastatakse järgmiselt:</w:t>
      </w:r>
      <w:bookmarkEnd w:id="64"/>
    </w:p>
    <w:p w14:paraId="65910049" w14:textId="77777777" w:rsidR="00C36B68" w:rsidRPr="00D9208B" w:rsidRDefault="00C36B68" w:rsidP="00C36B68">
      <w:pPr>
        <w:jc w:val="both"/>
        <w:rPr>
          <w:rFonts w:eastAsia="Calibri"/>
          <w:kern w:val="0"/>
          <w14:ligatures w14:val="none"/>
        </w:rPr>
      </w:pPr>
    </w:p>
    <w:p w14:paraId="06C4DAC6" w14:textId="708D3A8D" w:rsidR="00C36B68" w:rsidRPr="00F005AE" w:rsidRDefault="00C36B68" w:rsidP="00C36B68">
      <w:pPr>
        <w:jc w:val="both"/>
        <w:rPr>
          <w:rFonts w:eastAsia="Calibri"/>
          <w:kern w:val="0"/>
          <w14:ligatures w14:val="none"/>
        </w:rPr>
      </w:pPr>
      <w:r w:rsidRPr="00F005AE">
        <w:rPr>
          <w:rFonts w:eastAsia="Calibri"/>
          <w:kern w:val="0"/>
          <w14:ligatures w14:val="none"/>
        </w:rPr>
        <w:t>„</w:t>
      </w:r>
      <w:bookmarkStart w:id="65" w:name="_Hlk148614493"/>
      <w:r w:rsidRPr="00F005AE">
        <w:rPr>
          <w:rFonts w:eastAsia="Calibri"/>
          <w:kern w:val="0"/>
          <w14:ligatures w14:val="none"/>
        </w:rPr>
        <w:t xml:space="preserve">(3) Andmekogu pidamise eesmärgi </w:t>
      </w:r>
      <w:del w:id="66" w:author="Merike Koppel JM" w:date="2024-08-12T12:33:00Z">
        <w:r w:rsidRPr="00F005AE" w:rsidDel="00266531">
          <w:rPr>
            <w:rFonts w:eastAsia="Calibri"/>
            <w:kern w:val="0"/>
            <w14:ligatures w14:val="none"/>
          </w:rPr>
          <w:delText>täitmiseks töödeldakse</w:delText>
        </w:r>
      </w:del>
      <w:ins w:id="67" w:author="Merike Koppel JM" w:date="2024-08-12T12:33:00Z">
        <w:r w:rsidR="00266531">
          <w:rPr>
            <w:rFonts w:eastAsia="Calibri"/>
            <w:kern w:val="0"/>
            <w14:ligatures w14:val="none"/>
          </w:rPr>
          <w:t>ja</w:t>
        </w:r>
      </w:ins>
      <w:r w:rsidRPr="00F005AE">
        <w:rPr>
          <w:rFonts w:eastAsia="Calibri"/>
          <w:kern w:val="0"/>
          <w14:ligatures w14:val="none"/>
        </w:rPr>
        <w:t xml:space="preserve"> Euroopa Liidu õigusaktis, välislepingus, seaduses või määruses sätestatud ülesande täitmise</w:t>
      </w:r>
      <w:ins w:id="68" w:author="Merike Koppel JM" w:date="2024-08-12T12:33:00Z">
        <w:r w:rsidR="00266531">
          <w:rPr>
            <w:rFonts w:eastAsia="Calibri"/>
            <w:kern w:val="0"/>
            <w14:ligatures w14:val="none"/>
          </w:rPr>
          <w:t>ks töödeldakse</w:t>
        </w:r>
      </w:ins>
      <w:del w:id="69" w:author="Merike Koppel JM" w:date="2024-08-12T12:33:00Z">
        <w:r w:rsidRPr="00F005AE" w:rsidDel="00266531">
          <w:rPr>
            <w:rFonts w:eastAsia="Calibri"/>
            <w:kern w:val="0"/>
            <w14:ligatures w14:val="none"/>
          </w:rPr>
          <w:delText>l</w:delText>
        </w:r>
      </w:del>
      <w:r w:rsidRPr="00F005AE">
        <w:rPr>
          <w:rFonts w:eastAsia="Calibri"/>
          <w:kern w:val="0"/>
          <w14:ligatures w14:val="none"/>
        </w:rPr>
        <w:t xml:space="preserve"> välismaalase lühiajalise Eestis töötamise registreerimise taotluse või kehtetuks tunnistamise kohta ning sellises menetluses antud haldusakti ja sooritatud toimingu kohta järgmisi andmeid:</w:t>
      </w:r>
    </w:p>
    <w:p w14:paraId="490980C5" w14:textId="77777777" w:rsidR="00C36B68" w:rsidRPr="00F005AE" w:rsidRDefault="00C36B68" w:rsidP="00C36B68">
      <w:pPr>
        <w:jc w:val="both"/>
        <w:rPr>
          <w:rFonts w:eastAsia="Calibri"/>
          <w:kern w:val="0"/>
          <w14:ligatures w14:val="none"/>
        </w:rPr>
      </w:pPr>
      <w:r w:rsidRPr="00F005AE">
        <w:rPr>
          <w:rFonts w:eastAsia="Calibri"/>
          <w:kern w:val="0"/>
          <w14:ligatures w14:val="none"/>
        </w:rPr>
        <w:t>1) välismaalase üldandmed;</w:t>
      </w:r>
    </w:p>
    <w:p w14:paraId="0C9DF12B" w14:textId="77777777" w:rsidR="00C36B68" w:rsidRPr="00F005AE" w:rsidRDefault="00C36B68" w:rsidP="00C36B68">
      <w:pPr>
        <w:jc w:val="both"/>
        <w:rPr>
          <w:rFonts w:eastAsia="Calibri"/>
          <w:kern w:val="0"/>
          <w14:ligatures w14:val="none"/>
        </w:rPr>
      </w:pPr>
      <w:r w:rsidRPr="00F005AE">
        <w:rPr>
          <w:rFonts w:eastAsia="Calibri"/>
          <w:kern w:val="0"/>
          <w14:ligatures w14:val="none"/>
        </w:rPr>
        <w:t>2) välismaalase sünnikoht, isikut tõendava dokumendi andmed ja riskiprofiili andmed;</w:t>
      </w:r>
    </w:p>
    <w:p w14:paraId="2239ABCE" w14:textId="303A8991" w:rsidR="00C36B68" w:rsidRPr="00F005AE" w:rsidRDefault="00C36B68" w:rsidP="00C36B68">
      <w:pPr>
        <w:jc w:val="both"/>
        <w:rPr>
          <w:rFonts w:eastAsia="Calibri"/>
          <w:kern w:val="0"/>
          <w14:ligatures w14:val="none"/>
        </w:rPr>
      </w:pPr>
      <w:r w:rsidRPr="00F005AE">
        <w:rPr>
          <w:rFonts w:eastAsia="Calibri"/>
          <w:kern w:val="0"/>
          <w14:ligatures w14:val="none"/>
        </w:rPr>
        <w:t>3) välismaalase biomeetrilised andmed</w:t>
      </w:r>
      <w:r w:rsidR="009B2CE1" w:rsidRPr="009B2CE1">
        <w:t xml:space="preserve"> </w:t>
      </w:r>
      <w:r w:rsidR="009B2CE1" w:rsidRPr="009B2CE1">
        <w:rPr>
          <w:rFonts w:eastAsia="Calibri"/>
          <w:kern w:val="0"/>
          <w14:ligatures w14:val="none"/>
        </w:rPr>
        <w:t>või andmed biomeetriliste andmete võtmise võimatuse kohta</w:t>
      </w:r>
      <w:r w:rsidRPr="00F005AE">
        <w:rPr>
          <w:rFonts w:eastAsia="Calibri"/>
          <w:kern w:val="0"/>
          <w14:ligatures w14:val="none"/>
        </w:rPr>
        <w:t>;</w:t>
      </w:r>
    </w:p>
    <w:p w14:paraId="7268A1B7" w14:textId="4FCE6BD3" w:rsidR="00A754A9" w:rsidRPr="00F005AE" w:rsidRDefault="00A754A9" w:rsidP="00C36B68">
      <w:pPr>
        <w:jc w:val="both"/>
        <w:rPr>
          <w:rFonts w:eastAsia="Calibri"/>
          <w:kern w:val="0"/>
          <w14:ligatures w14:val="none"/>
        </w:rPr>
      </w:pPr>
      <w:r w:rsidRPr="00F005AE">
        <w:rPr>
          <w:rFonts w:eastAsia="Calibri"/>
          <w:kern w:val="0"/>
          <w14:ligatures w14:val="none"/>
        </w:rPr>
        <w:t>4) välismaalase eluloolised andmed;</w:t>
      </w:r>
    </w:p>
    <w:p w14:paraId="5B4A8844" w14:textId="49023C77" w:rsidR="00A754A9" w:rsidRPr="00F005AE" w:rsidRDefault="00A754A9" w:rsidP="00C36B68">
      <w:pPr>
        <w:jc w:val="both"/>
        <w:rPr>
          <w:rFonts w:eastAsia="Calibri"/>
          <w:kern w:val="0"/>
          <w14:ligatures w14:val="none"/>
        </w:rPr>
      </w:pPr>
      <w:r w:rsidRPr="00F005AE">
        <w:rPr>
          <w:rFonts w:eastAsia="Calibri"/>
          <w:kern w:val="0"/>
          <w14:ligatures w14:val="none"/>
        </w:rPr>
        <w:t>5) välismaalase töötamise ja ettevõtluse andmed;</w:t>
      </w:r>
    </w:p>
    <w:p w14:paraId="55780EBE" w14:textId="5BAC03E2" w:rsidR="00A754A9" w:rsidRPr="00F005AE" w:rsidRDefault="00A754A9" w:rsidP="00C36B68">
      <w:pPr>
        <w:jc w:val="both"/>
      </w:pPr>
      <w:r w:rsidRPr="00F005AE">
        <w:t>6) välismaalase majutuse ja ülalpidamise andmed;</w:t>
      </w:r>
    </w:p>
    <w:p w14:paraId="0C45435C" w14:textId="41E8F9C5" w:rsidR="00A754A9" w:rsidRPr="00F005AE" w:rsidRDefault="00A754A9" w:rsidP="00C36B68">
      <w:pPr>
        <w:jc w:val="both"/>
        <w:rPr>
          <w:rFonts w:eastAsia="Calibri"/>
          <w:kern w:val="0"/>
          <w14:ligatures w14:val="none"/>
        </w:rPr>
      </w:pPr>
      <w:r w:rsidRPr="00F005AE">
        <w:rPr>
          <w:rFonts w:eastAsia="Calibri"/>
          <w:kern w:val="0"/>
          <w14:ligatures w14:val="none"/>
        </w:rPr>
        <w:t>7) välismaalase tervisekindlustuslepingu andmed;</w:t>
      </w:r>
    </w:p>
    <w:p w14:paraId="1980C59F" w14:textId="17303B21" w:rsidR="00C36B68" w:rsidRPr="00F005AE" w:rsidRDefault="00A754A9" w:rsidP="00C36B68">
      <w:pPr>
        <w:jc w:val="both"/>
        <w:rPr>
          <w:rFonts w:eastAsia="Calibri"/>
          <w:kern w:val="0"/>
          <w14:ligatures w14:val="none"/>
        </w:rPr>
      </w:pPr>
      <w:r w:rsidRPr="00F005AE">
        <w:rPr>
          <w:rFonts w:eastAsia="Calibri"/>
          <w:kern w:val="0"/>
          <w14:ligatures w14:val="none"/>
        </w:rPr>
        <w:t>8</w:t>
      </w:r>
      <w:r w:rsidR="00C36B68" w:rsidRPr="00F005AE">
        <w:rPr>
          <w:rFonts w:eastAsia="Calibri"/>
          <w:kern w:val="0"/>
          <w14:ligatures w14:val="none"/>
        </w:rPr>
        <w:t xml:space="preserve">) </w:t>
      </w:r>
      <w:bookmarkStart w:id="70" w:name="_Hlk169854645"/>
      <w:r w:rsidR="00C36B68" w:rsidRPr="00F005AE">
        <w:rPr>
          <w:rFonts w:eastAsia="Calibri"/>
          <w:kern w:val="0"/>
          <w14:ligatures w14:val="none"/>
        </w:rPr>
        <w:t xml:space="preserve">välismaalase </w:t>
      </w:r>
      <w:bookmarkStart w:id="71" w:name="_Hlk170733202"/>
      <w:r w:rsidR="00C36B68" w:rsidRPr="00F005AE">
        <w:rPr>
          <w:rFonts w:eastAsia="Calibri"/>
          <w:kern w:val="0"/>
          <w14:ligatures w14:val="none"/>
        </w:rPr>
        <w:t xml:space="preserve">viisa, elamisloa, elamisõiguse või muu </w:t>
      </w:r>
      <w:r w:rsidR="008A0566">
        <w:rPr>
          <w:rFonts w:eastAsia="Calibri"/>
          <w:kern w:val="0"/>
          <w14:ligatures w14:val="none"/>
        </w:rPr>
        <w:t xml:space="preserve">Eestis viibimise loa või </w:t>
      </w:r>
      <w:r w:rsidR="00C36B68" w:rsidRPr="00F005AE">
        <w:rPr>
          <w:rFonts w:eastAsia="Calibri"/>
          <w:kern w:val="0"/>
          <w14:ligatures w14:val="none"/>
        </w:rPr>
        <w:t>staatuse andmed</w:t>
      </w:r>
      <w:bookmarkEnd w:id="70"/>
      <w:bookmarkEnd w:id="71"/>
      <w:r w:rsidR="00C36B68" w:rsidRPr="00F005AE">
        <w:rPr>
          <w:rFonts w:eastAsia="Calibri"/>
          <w:kern w:val="0"/>
          <w14:ligatures w14:val="none"/>
        </w:rPr>
        <w:t>;</w:t>
      </w:r>
    </w:p>
    <w:p w14:paraId="7C2A18AF" w14:textId="0E2944C8" w:rsidR="00C36B68" w:rsidRPr="00F005AE" w:rsidRDefault="00A754A9" w:rsidP="00C36B68">
      <w:pPr>
        <w:jc w:val="both"/>
        <w:rPr>
          <w:rFonts w:eastAsia="Calibri"/>
          <w:kern w:val="0"/>
          <w14:ligatures w14:val="none"/>
        </w:rPr>
      </w:pPr>
      <w:r w:rsidRPr="00F005AE">
        <w:rPr>
          <w:rFonts w:eastAsia="Calibri"/>
          <w:kern w:val="0"/>
          <w14:ligatures w14:val="none"/>
        </w:rPr>
        <w:t>9</w:t>
      </w:r>
      <w:r w:rsidR="00C36B68" w:rsidRPr="00F005AE">
        <w:rPr>
          <w:rFonts w:eastAsia="Calibri"/>
          <w:kern w:val="0"/>
          <w14:ligatures w14:val="none"/>
        </w:rPr>
        <w:t xml:space="preserve">) välismaalase </w:t>
      </w:r>
      <w:r w:rsidR="00C54B54" w:rsidRPr="00F005AE">
        <w:rPr>
          <w:rFonts w:eastAsia="Calibri"/>
          <w:kern w:val="0"/>
          <w14:ligatures w14:val="none"/>
        </w:rPr>
        <w:t>usuli</w:t>
      </w:r>
      <w:r w:rsidR="00C54B54">
        <w:rPr>
          <w:rFonts w:eastAsia="Calibri"/>
          <w:kern w:val="0"/>
          <w14:ligatures w14:val="none"/>
        </w:rPr>
        <w:t>n</w:t>
      </w:r>
      <w:r w:rsidR="00C54B54" w:rsidRPr="00F005AE">
        <w:rPr>
          <w:rFonts w:eastAsia="Calibri"/>
          <w:kern w:val="0"/>
          <w14:ligatures w14:val="none"/>
        </w:rPr>
        <w:t>e kuuluvus, kui</w:t>
      </w:r>
      <w:r w:rsidR="00C36B68" w:rsidRPr="00F005AE">
        <w:rPr>
          <w:rFonts w:eastAsia="Calibri"/>
          <w:kern w:val="0"/>
          <w14:ligatures w14:val="none"/>
        </w:rPr>
        <w:t xml:space="preserve"> ta asub tööle vaimuliku, nunna või mungana;</w:t>
      </w:r>
    </w:p>
    <w:p w14:paraId="7601ED0E" w14:textId="792B8219" w:rsidR="00C36B68" w:rsidRPr="00F005AE" w:rsidRDefault="00A754A9" w:rsidP="00C36B68">
      <w:pPr>
        <w:jc w:val="both"/>
        <w:rPr>
          <w:rFonts w:eastAsia="Calibri"/>
          <w:kern w:val="0"/>
          <w14:ligatures w14:val="none"/>
        </w:rPr>
      </w:pPr>
      <w:r w:rsidRPr="00F005AE">
        <w:rPr>
          <w:rFonts w:eastAsia="Calibri"/>
          <w:kern w:val="0"/>
          <w14:ligatures w14:val="none"/>
        </w:rPr>
        <w:t>10</w:t>
      </w:r>
      <w:r w:rsidR="00C36B68" w:rsidRPr="00F005AE">
        <w:rPr>
          <w:rFonts w:eastAsia="Calibri"/>
          <w:kern w:val="0"/>
          <w14:ligatures w14:val="none"/>
        </w:rPr>
        <w:t>) üldandmed ja riskiprofiili andmed tööandja või muu isiku kohta, kelle juurde välismaalane tuleb;</w:t>
      </w:r>
    </w:p>
    <w:p w14:paraId="4705FAC9" w14:textId="4BAAAB57" w:rsidR="00A754A9" w:rsidRPr="00F005AE" w:rsidRDefault="00A754A9" w:rsidP="00C36B68">
      <w:pPr>
        <w:jc w:val="both"/>
        <w:rPr>
          <w:rFonts w:eastAsia="Calibri"/>
          <w:kern w:val="0"/>
          <w14:ligatures w14:val="none"/>
        </w:rPr>
      </w:pPr>
      <w:r w:rsidRPr="00F005AE">
        <w:t>11) tööandja esindaja üld</w:t>
      </w:r>
      <w:r w:rsidR="00AC3F3F">
        <w:t>andmed</w:t>
      </w:r>
      <w:r w:rsidRPr="00F005AE">
        <w:t xml:space="preserve"> ja esindusõiguse andmed;</w:t>
      </w:r>
    </w:p>
    <w:p w14:paraId="42F0191D" w14:textId="157B9AA9" w:rsidR="00C36B68" w:rsidRPr="00F005AE" w:rsidRDefault="00A754A9" w:rsidP="00C36B68">
      <w:pPr>
        <w:jc w:val="both"/>
        <w:rPr>
          <w:rFonts w:eastAsia="Calibri"/>
          <w:kern w:val="0"/>
          <w14:ligatures w14:val="none"/>
        </w:rPr>
      </w:pPr>
      <w:r w:rsidRPr="00F005AE">
        <w:rPr>
          <w:rFonts w:eastAsia="Calibri"/>
          <w:kern w:val="0"/>
          <w14:ligatures w14:val="none"/>
        </w:rPr>
        <w:t>12</w:t>
      </w:r>
      <w:r w:rsidR="00C36B68" w:rsidRPr="00F005AE">
        <w:rPr>
          <w:rFonts w:eastAsia="Calibri"/>
          <w:kern w:val="0"/>
          <w14:ligatures w14:val="none"/>
        </w:rPr>
        <w:t>) menetlustoimingu andmed ning otsuse ja selle vaidlustamise andmed.</w:t>
      </w:r>
      <w:bookmarkEnd w:id="65"/>
      <w:r w:rsidR="00C36B68" w:rsidRPr="00F005AE">
        <w:rPr>
          <w:rFonts w:eastAsia="Calibri"/>
          <w:kern w:val="0"/>
          <w14:ligatures w14:val="none"/>
        </w:rPr>
        <w:t>“;</w:t>
      </w:r>
    </w:p>
    <w:p w14:paraId="10003E16" w14:textId="77777777" w:rsidR="00C36B68" w:rsidRPr="00F005AE" w:rsidRDefault="00C36B68" w:rsidP="00C36B68">
      <w:pPr>
        <w:jc w:val="both"/>
        <w:rPr>
          <w:rFonts w:eastAsia="Calibri"/>
          <w:kern w:val="0"/>
          <w14:ligatures w14:val="none"/>
        </w:rPr>
      </w:pPr>
    </w:p>
    <w:p w14:paraId="745A8F95" w14:textId="62E0D72C" w:rsidR="00C36B68" w:rsidRPr="00D9208B" w:rsidRDefault="006960EA" w:rsidP="00C36B68">
      <w:pPr>
        <w:jc w:val="both"/>
        <w:rPr>
          <w:rFonts w:eastAsia="Calibri"/>
          <w:kern w:val="0"/>
          <w14:ligatures w14:val="none"/>
        </w:rPr>
      </w:pPr>
      <w:r>
        <w:rPr>
          <w:rFonts w:eastAsia="Calibri"/>
          <w:b/>
          <w:bCs/>
          <w:kern w:val="0"/>
          <w14:ligatures w14:val="none"/>
        </w:rPr>
        <w:t>3</w:t>
      </w:r>
      <w:r w:rsidR="00413AD9">
        <w:rPr>
          <w:rFonts w:eastAsia="Calibri"/>
          <w:b/>
          <w:bCs/>
          <w:kern w:val="0"/>
          <w14:ligatures w14:val="none"/>
        </w:rPr>
        <w:t>5</w:t>
      </w:r>
      <w:r w:rsidR="00C36B68" w:rsidRPr="00D9208B">
        <w:rPr>
          <w:rFonts w:eastAsia="Calibri"/>
          <w:b/>
          <w:bCs/>
          <w:kern w:val="0"/>
          <w14:ligatures w14:val="none"/>
        </w:rPr>
        <w:t>)</w:t>
      </w:r>
      <w:r w:rsidR="00C36B68" w:rsidRPr="00D9208B">
        <w:rPr>
          <w:rFonts w:eastAsia="Calibri"/>
          <w:kern w:val="0"/>
          <w14:ligatures w14:val="none"/>
        </w:rPr>
        <w:t xml:space="preserve"> paragrahvi 111 lõikest 4</w:t>
      </w:r>
      <w:r w:rsidR="00C36B68" w:rsidRPr="00D9208B">
        <w:rPr>
          <w:rFonts w:eastAsia="Calibri"/>
          <w:kern w:val="0"/>
          <w:vertAlign w:val="superscript"/>
          <w14:ligatures w14:val="none"/>
        </w:rPr>
        <w:t>1</w:t>
      </w:r>
      <w:r w:rsidR="00C36B68" w:rsidRPr="00D9208B">
        <w:rPr>
          <w:rFonts w:eastAsia="Calibri"/>
          <w:kern w:val="0"/>
          <w14:ligatures w14:val="none"/>
        </w:rPr>
        <w:t xml:space="preserve"> jäetakse välja sõnad „ning volitatud töötleja määratakse andmekogu põhimääruses“;</w:t>
      </w:r>
    </w:p>
    <w:p w14:paraId="51432CCE" w14:textId="77777777" w:rsidR="00C36B68" w:rsidRPr="00D9208B" w:rsidRDefault="00C36B68" w:rsidP="00C36B68">
      <w:pPr>
        <w:jc w:val="both"/>
        <w:rPr>
          <w:rFonts w:eastAsia="Calibri"/>
          <w:kern w:val="0"/>
          <w14:ligatures w14:val="none"/>
        </w:rPr>
      </w:pPr>
    </w:p>
    <w:p w14:paraId="191AC769" w14:textId="66AB9EA7" w:rsidR="00C36B68" w:rsidRDefault="006960EA" w:rsidP="00C36B68">
      <w:pPr>
        <w:jc w:val="both"/>
        <w:rPr>
          <w:rFonts w:eastAsia="Calibri"/>
          <w:kern w:val="0"/>
          <w14:ligatures w14:val="none"/>
        </w:rPr>
      </w:pPr>
      <w:r>
        <w:rPr>
          <w:rFonts w:eastAsia="Calibri"/>
          <w:b/>
          <w:bCs/>
          <w:kern w:val="0"/>
          <w14:ligatures w14:val="none"/>
        </w:rPr>
        <w:t>3</w:t>
      </w:r>
      <w:r w:rsidR="00413AD9">
        <w:rPr>
          <w:rFonts w:eastAsia="Calibri"/>
          <w:b/>
          <w:bCs/>
          <w:kern w:val="0"/>
          <w14:ligatures w14:val="none"/>
        </w:rPr>
        <w:t>6</w:t>
      </w:r>
      <w:r w:rsidR="00C36B68" w:rsidRPr="00D9208B">
        <w:rPr>
          <w:rFonts w:eastAsia="Calibri"/>
          <w:b/>
          <w:bCs/>
          <w:kern w:val="0"/>
          <w14:ligatures w14:val="none"/>
        </w:rPr>
        <w:t>)</w:t>
      </w:r>
      <w:r w:rsidR="00C36B68" w:rsidRPr="00D9208B">
        <w:rPr>
          <w:rFonts w:eastAsia="Calibri"/>
          <w:kern w:val="0"/>
          <w14:ligatures w14:val="none"/>
        </w:rPr>
        <w:t xml:space="preserve"> paragrahvi 111 lõi</w:t>
      </w:r>
      <w:r w:rsidR="00C36B68">
        <w:rPr>
          <w:rFonts w:eastAsia="Calibri"/>
          <w:kern w:val="0"/>
          <w14:ligatures w14:val="none"/>
        </w:rPr>
        <w:t>g</w:t>
      </w:r>
      <w:r w:rsidR="00C36B68" w:rsidRPr="00D9208B">
        <w:rPr>
          <w:rFonts w:eastAsia="Calibri"/>
          <w:kern w:val="0"/>
          <w14:ligatures w14:val="none"/>
        </w:rPr>
        <w:t>e</w:t>
      </w:r>
      <w:r w:rsidR="00C36B68">
        <w:rPr>
          <w:rFonts w:eastAsia="Calibri"/>
          <w:kern w:val="0"/>
          <w14:ligatures w14:val="none"/>
        </w:rPr>
        <w:t xml:space="preserve"> </w:t>
      </w:r>
      <w:r w:rsidR="00C36B68" w:rsidRPr="00D9208B">
        <w:rPr>
          <w:rFonts w:eastAsia="Calibri"/>
          <w:kern w:val="0"/>
          <w14:ligatures w14:val="none"/>
        </w:rPr>
        <w:t>4</w:t>
      </w:r>
      <w:r w:rsidR="00C36B68" w:rsidRPr="00D9208B">
        <w:rPr>
          <w:rFonts w:eastAsia="Calibri"/>
          <w:kern w:val="0"/>
          <w:vertAlign w:val="superscript"/>
          <w14:ligatures w14:val="none"/>
        </w:rPr>
        <w:t>2</w:t>
      </w:r>
      <w:r w:rsidR="00C36B68">
        <w:rPr>
          <w:rFonts w:eastAsia="Calibri"/>
          <w:kern w:val="0"/>
          <w14:ligatures w14:val="none"/>
        </w:rPr>
        <w:t xml:space="preserve"> muudetakse ja sõnastatakse järgmiselt:</w:t>
      </w:r>
    </w:p>
    <w:p w14:paraId="3360C230" w14:textId="77777777" w:rsidR="00C36B68" w:rsidRDefault="00C36B68" w:rsidP="00C36B68">
      <w:pPr>
        <w:jc w:val="both"/>
        <w:rPr>
          <w:rFonts w:eastAsia="Calibri"/>
          <w:kern w:val="0"/>
          <w14:ligatures w14:val="none"/>
        </w:rPr>
      </w:pPr>
    </w:p>
    <w:p w14:paraId="22068A60" w14:textId="77777777" w:rsidR="00C36B68" w:rsidRPr="00FF2711" w:rsidRDefault="00C36B68" w:rsidP="00C36B68">
      <w:pPr>
        <w:jc w:val="both"/>
        <w:rPr>
          <w:rFonts w:eastAsia="Calibri"/>
          <w:kern w:val="0"/>
          <w14:ligatures w14:val="none"/>
        </w:rPr>
      </w:pPr>
      <w:r w:rsidRPr="00FF2711">
        <w:rPr>
          <w:rFonts w:eastAsia="Calibri"/>
          <w:bCs/>
          <w:kern w:val="0"/>
          <w14:ligatures w14:val="none"/>
        </w:rPr>
        <w:t>„(</w:t>
      </w:r>
      <w:r>
        <w:rPr>
          <w:rFonts w:eastAsia="Calibri"/>
          <w:bCs/>
          <w:kern w:val="0"/>
          <w14:ligatures w14:val="none"/>
        </w:rPr>
        <w:t>4</w:t>
      </w:r>
      <w:r>
        <w:rPr>
          <w:rFonts w:eastAsia="Calibri"/>
          <w:bCs/>
          <w:kern w:val="0"/>
          <w:vertAlign w:val="superscript"/>
          <w14:ligatures w14:val="none"/>
        </w:rPr>
        <w:t>2</w:t>
      </w:r>
      <w:r w:rsidRPr="00FF2711">
        <w:rPr>
          <w:rFonts w:eastAsia="Calibri"/>
          <w:bCs/>
          <w:kern w:val="0"/>
          <w14:ligatures w14:val="none"/>
        </w:rPr>
        <w:t xml:space="preserve">) Andmekogu </w:t>
      </w:r>
      <w:r w:rsidRPr="00FF2711">
        <w:rPr>
          <w:rFonts w:eastAsia="Calibri"/>
          <w:kern w:val="0"/>
          <w14:ligatures w14:val="none"/>
        </w:rPr>
        <w:t>põhimääruses sätestatakse andmekogu pidamise kord, sealhulgas:</w:t>
      </w:r>
    </w:p>
    <w:p w14:paraId="6FF73DAB" w14:textId="6D9E88BE" w:rsidR="00C36B68" w:rsidRPr="00FF2711" w:rsidRDefault="00C36B68" w:rsidP="00C36B68">
      <w:pPr>
        <w:jc w:val="both"/>
        <w:rPr>
          <w:rFonts w:eastAsia="Calibri"/>
          <w:kern w:val="0"/>
          <w14:ligatures w14:val="none"/>
        </w:rPr>
      </w:pPr>
      <w:r w:rsidRPr="00FF2711">
        <w:rPr>
          <w:rFonts w:eastAsia="Calibri"/>
          <w:kern w:val="0"/>
          <w14:ligatures w14:val="none"/>
        </w:rPr>
        <w:t>1) andmeandjad;</w:t>
      </w:r>
    </w:p>
    <w:p w14:paraId="1FA3745E" w14:textId="77777777" w:rsidR="0044721A" w:rsidRPr="002D2065" w:rsidRDefault="0044721A" w:rsidP="0044721A">
      <w:pPr>
        <w:jc w:val="both"/>
        <w:rPr>
          <w:rFonts w:eastAsia="Calibri"/>
          <w:kern w:val="0"/>
          <w14:ligatures w14:val="none"/>
        </w:rPr>
      </w:pPr>
      <w:r w:rsidRPr="002D2065">
        <w:rPr>
          <w:rFonts w:eastAsia="Calibri"/>
          <w:kern w:val="0"/>
          <w14:ligatures w14:val="none"/>
        </w:rPr>
        <w:t>2) täpne andmekoosseis;</w:t>
      </w:r>
    </w:p>
    <w:p w14:paraId="7B05BD2F" w14:textId="302C1760" w:rsidR="00C36B68" w:rsidRPr="00FF2711" w:rsidRDefault="0044721A" w:rsidP="00C36B68">
      <w:pPr>
        <w:jc w:val="both"/>
        <w:rPr>
          <w:rFonts w:eastAsia="Calibri"/>
          <w:kern w:val="0"/>
          <w14:ligatures w14:val="none"/>
        </w:rPr>
      </w:pPr>
      <w:r>
        <w:rPr>
          <w:rFonts w:eastAsia="Calibri"/>
          <w:kern w:val="0"/>
          <w14:ligatures w14:val="none"/>
        </w:rPr>
        <w:t>3</w:t>
      </w:r>
      <w:r w:rsidR="00C36B68" w:rsidRPr="00FF2711">
        <w:rPr>
          <w:rFonts w:eastAsia="Calibri"/>
          <w:kern w:val="0"/>
          <w14:ligatures w14:val="none"/>
        </w:rPr>
        <w:t>) andmekogudevaheline andmevahetus;</w:t>
      </w:r>
    </w:p>
    <w:p w14:paraId="26379BDA" w14:textId="04523E67" w:rsidR="00C36B68" w:rsidRPr="00FF2711" w:rsidRDefault="0044721A" w:rsidP="00C36B68">
      <w:pPr>
        <w:jc w:val="both"/>
        <w:rPr>
          <w:rFonts w:eastAsia="Calibri"/>
          <w:kern w:val="0"/>
          <w14:ligatures w14:val="none"/>
        </w:rPr>
      </w:pPr>
      <w:r>
        <w:rPr>
          <w:rFonts w:eastAsia="Calibri"/>
          <w:kern w:val="0"/>
          <w14:ligatures w14:val="none"/>
        </w:rPr>
        <w:t>4</w:t>
      </w:r>
      <w:r w:rsidR="00C36B68" w:rsidRPr="00FF2711">
        <w:rPr>
          <w:rFonts w:eastAsia="Calibri"/>
          <w:kern w:val="0"/>
          <w14:ligatures w14:val="none"/>
        </w:rPr>
        <w:t>) vastutava töötleja ülesanded;</w:t>
      </w:r>
    </w:p>
    <w:p w14:paraId="3E62C3B3" w14:textId="387E8872" w:rsidR="00C36B68" w:rsidRPr="00FF2711" w:rsidRDefault="0044721A" w:rsidP="00C36B68">
      <w:pPr>
        <w:jc w:val="both"/>
        <w:rPr>
          <w:rFonts w:eastAsia="Calibri"/>
          <w:kern w:val="0"/>
          <w14:ligatures w14:val="none"/>
        </w:rPr>
      </w:pPr>
      <w:r>
        <w:rPr>
          <w:rFonts w:eastAsia="Calibri"/>
          <w:kern w:val="0"/>
          <w14:ligatures w14:val="none"/>
        </w:rPr>
        <w:t>5</w:t>
      </w:r>
      <w:r w:rsidR="00C36B68" w:rsidRPr="00FF2711">
        <w:rPr>
          <w:rFonts w:eastAsia="Calibri"/>
          <w:kern w:val="0"/>
          <w14:ligatures w14:val="none"/>
        </w:rPr>
        <w:t>) volitatud töötleja ja tema ülesanded;</w:t>
      </w:r>
    </w:p>
    <w:p w14:paraId="6DFA8B22" w14:textId="2031D854" w:rsidR="00C36B68" w:rsidRPr="00FF2711" w:rsidRDefault="0044721A" w:rsidP="00C36B68">
      <w:pPr>
        <w:jc w:val="both"/>
        <w:rPr>
          <w:rFonts w:eastAsia="Calibri"/>
          <w:kern w:val="0"/>
          <w14:ligatures w14:val="none"/>
        </w:rPr>
      </w:pPr>
      <w:r>
        <w:rPr>
          <w:rFonts w:eastAsia="Calibri"/>
          <w:kern w:val="0"/>
          <w14:ligatures w14:val="none"/>
        </w:rPr>
        <w:t>6</w:t>
      </w:r>
      <w:r w:rsidR="00C36B68" w:rsidRPr="00FF2711">
        <w:rPr>
          <w:rFonts w:eastAsia="Calibri"/>
          <w:kern w:val="0"/>
          <w14:ligatures w14:val="none"/>
        </w:rPr>
        <w:t>) andmetele juurdepääsu ja andmete väljastamise kord;</w:t>
      </w:r>
    </w:p>
    <w:p w14:paraId="3FB880C7" w14:textId="71262FAF" w:rsidR="00C36B68" w:rsidRPr="00FF2711" w:rsidRDefault="0044721A" w:rsidP="00C36B68">
      <w:pPr>
        <w:jc w:val="both"/>
        <w:rPr>
          <w:rFonts w:eastAsia="Calibri"/>
          <w:kern w:val="0"/>
          <w14:ligatures w14:val="none"/>
        </w:rPr>
      </w:pPr>
      <w:r>
        <w:rPr>
          <w:rFonts w:eastAsia="Calibri"/>
          <w:kern w:val="0"/>
          <w14:ligatures w14:val="none"/>
        </w:rPr>
        <w:t>7</w:t>
      </w:r>
      <w:r w:rsidR="00C36B68" w:rsidRPr="00FF2711">
        <w:rPr>
          <w:rFonts w:eastAsia="Calibri"/>
          <w:kern w:val="0"/>
          <w14:ligatures w14:val="none"/>
        </w:rPr>
        <w:t>) muud korralduslikud küsimused.“;</w:t>
      </w:r>
    </w:p>
    <w:p w14:paraId="24311BA6" w14:textId="77777777" w:rsidR="00C36B68" w:rsidRPr="00FF2711" w:rsidRDefault="00C36B68" w:rsidP="00C36B68">
      <w:pPr>
        <w:jc w:val="both"/>
        <w:rPr>
          <w:rFonts w:eastAsia="Calibri"/>
          <w:kern w:val="0"/>
          <w14:ligatures w14:val="none"/>
        </w:rPr>
      </w:pPr>
    </w:p>
    <w:p w14:paraId="0AFE827B" w14:textId="60F26D8B" w:rsidR="00C36B68" w:rsidRPr="00D9208B" w:rsidRDefault="006960EA" w:rsidP="00C36B68">
      <w:pPr>
        <w:jc w:val="both"/>
        <w:rPr>
          <w:rFonts w:eastAsia="Calibri"/>
          <w:kern w:val="0"/>
          <w14:ligatures w14:val="none"/>
        </w:rPr>
      </w:pPr>
      <w:bookmarkStart w:id="72" w:name="_Hlk159682038"/>
      <w:r>
        <w:rPr>
          <w:rFonts w:eastAsia="Calibri"/>
          <w:b/>
          <w:bCs/>
          <w:kern w:val="0"/>
          <w14:ligatures w14:val="none"/>
        </w:rPr>
        <w:t>3</w:t>
      </w:r>
      <w:r w:rsidR="00413AD9">
        <w:rPr>
          <w:rFonts w:eastAsia="Calibri"/>
          <w:b/>
          <w:bCs/>
          <w:kern w:val="0"/>
          <w14:ligatures w14:val="none"/>
        </w:rPr>
        <w:t>7</w:t>
      </w:r>
      <w:r w:rsidR="00C36B68" w:rsidRPr="00D9208B">
        <w:rPr>
          <w:rFonts w:eastAsia="Calibri"/>
          <w:b/>
          <w:bCs/>
          <w:kern w:val="0"/>
          <w14:ligatures w14:val="none"/>
        </w:rPr>
        <w:t>)</w:t>
      </w:r>
      <w:r w:rsidR="00C36B68" w:rsidRPr="00D9208B">
        <w:rPr>
          <w:rFonts w:eastAsia="Calibri"/>
          <w:kern w:val="0"/>
          <w14:ligatures w14:val="none"/>
        </w:rPr>
        <w:t xml:space="preserve"> paragrahvi 111 täiendatakse lõikega 4</w:t>
      </w:r>
      <w:r w:rsidR="00C36B68" w:rsidRPr="00D9208B">
        <w:rPr>
          <w:rFonts w:eastAsia="Calibri"/>
          <w:kern w:val="0"/>
          <w:vertAlign w:val="superscript"/>
          <w14:ligatures w14:val="none"/>
        </w:rPr>
        <w:t>4</w:t>
      </w:r>
      <w:r w:rsidR="00C36B68" w:rsidRPr="00D9208B">
        <w:rPr>
          <w:rFonts w:eastAsia="Calibri"/>
          <w:kern w:val="0"/>
          <w14:ligatures w14:val="none"/>
        </w:rPr>
        <w:t xml:space="preserve"> järgmises sõnastuses:</w:t>
      </w:r>
    </w:p>
    <w:bookmarkEnd w:id="72"/>
    <w:p w14:paraId="60E04D9F" w14:textId="77777777" w:rsidR="00C36B68" w:rsidRPr="00D9208B" w:rsidRDefault="00C36B68" w:rsidP="00C36B68">
      <w:pPr>
        <w:jc w:val="both"/>
        <w:rPr>
          <w:rFonts w:eastAsia="Calibri"/>
          <w:kern w:val="0"/>
          <w14:ligatures w14:val="none"/>
        </w:rPr>
      </w:pPr>
    </w:p>
    <w:p w14:paraId="180EBBA9" w14:textId="3016D692"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73" w:name="_Hlk148614535"/>
      <w:r w:rsidRPr="00D9208B">
        <w:rPr>
          <w:rFonts w:eastAsia="Calibri"/>
          <w:kern w:val="0"/>
          <w14:ligatures w14:val="none"/>
        </w:rPr>
        <w:t>(4</w:t>
      </w:r>
      <w:r w:rsidRPr="00D9208B">
        <w:rPr>
          <w:rFonts w:eastAsia="Calibri"/>
          <w:kern w:val="0"/>
          <w:vertAlign w:val="superscript"/>
          <w14:ligatures w14:val="none"/>
        </w:rPr>
        <w:t>4</w:t>
      </w:r>
      <w:r w:rsidRPr="00D9208B">
        <w:rPr>
          <w:rFonts w:eastAsia="Calibri"/>
          <w:kern w:val="0"/>
          <w14:ligatures w14:val="none"/>
        </w:rPr>
        <w:t>) Andmekogu andmeid säilitatakse kõige kauem 25 aastat</w:t>
      </w:r>
      <w:r w:rsidR="00695B90">
        <w:rPr>
          <w:rFonts w:eastAsia="Calibri"/>
          <w:kern w:val="0"/>
          <w14:ligatures w14:val="none"/>
        </w:rPr>
        <w:t xml:space="preserve"> andmekogusse kandmisest</w:t>
      </w:r>
      <w:r w:rsidR="00496C4C" w:rsidRPr="00496C4C">
        <w:rPr>
          <w:rFonts w:eastAsia="Calibri"/>
          <w:kern w:val="0"/>
          <w14:ligatures w14:val="none"/>
        </w:rPr>
        <w:t xml:space="preserve"> </w:t>
      </w:r>
      <w:r w:rsidR="00496C4C">
        <w:rPr>
          <w:rFonts w:eastAsia="Calibri"/>
          <w:kern w:val="0"/>
          <w14:ligatures w14:val="none"/>
        </w:rPr>
        <w:t>arvates</w:t>
      </w:r>
      <w:r w:rsidRPr="00D9208B">
        <w:rPr>
          <w:rFonts w:eastAsia="Calibri"/>
          <w:kern w:val="0"/>
          <w14:ligatures w14:val="none"/>
        </w:rPr>
        <w:t xml:space="preserve">. </w:t>
      </w:r>
      <w:bookmarkEnd w:id="73"/>
      <w:r w:rsidRPr="00FF2711">
        <w:rPr>
          <w:rFonts w:eastAsia="Calibri"/>
          <w:kern w:val="0"/>
          <w14:ligatures w14:val="none"/>
        </w:rPr>
        <w:t xml:space="preserve">Andmetele võib sätestada lühema säilitustähtaja </w:t>
      </w:r>
      <w:r>
        <w:rPr>
          <w:rFonts w:eastAsia="Calibri"/>
          <w:kern w:val="0"/>
          <w14:ligatures w14:val="none"/>
        </w:rPr>
        <w:t>andmekogu</w:t>
      </w:r>
      <w:r w:rsidRPr="00FF2711">
        <w:rPr>
          <w:rFonts w:eastAsia="Calibri"/>
          <w:kern w:val="0"/>
          <w14:ligatures w14:val="none"/>
        </w:rPr>
        <w:t xml:space="preserve"> põhimääruses</w:t>
      </w:r>
      <w:r w:rsidRPr="00D9208B">
        <w:rPr>
          <w:rFonts w:eastAsia="Calibri"/>
          <w:kern w:val="0"/>
          <w14:ligatures w14:val="none"/>
        </w:rPr>
        <w:t>.“;</w:t>
      </w:r>
    </w:p>
    <w:p w14:paraId="0841EF48" w14:textId="77777777" w:rsidR="00C36B68" w:rsidRPr="00D9208B" w:rsidRDefault="00C36B68" w:rsidP="00C36B68">
      <w:pPr>
        <w:jc w:val="both"/>
        <w:rPr>
          <w:rFonts w:eastAsia="Calibri"/>
          <w:kern w:val="0"/>
          <w14:ligatures w14:val="none"/>
        </w:rPr>
      </w:pPr>
    </w:p>
    <w:p w14:paraId="64854910" w14:textId="7F147C13" w:rsidR="00C36B68" w:rsidRPr="00D9208B" w:rsidRDefault="006960EA" w:rsidP="008A0566">
      <w:pPr>
        <w:keepNext/>
        <w:jc w:val="both"/>
        <w:rPr>
          <w:rFonts w:eastAsia="Calibri"/>
          <w:kern w:val="0"/>
          <w14:ligatures w14:val="none"/>
        </w:rPr>
      </w:pPr>
      <w:r>
        <w:rPr>
          <w:rFonts w:eastAsia="Calibri"/>
          <w:b/>
          <w:bCs/>
          <w:kern w:val="0"/>
          <w14:ligatures w14:val="none"/>
        </w:rPr>
        <w:t>3</w:t>
      </w:r>
      <w:r w:rsidR="00413AD9">
        <w:rPr>
          <w:rFonts w:eastAsia="Calibri"/>
          <w:b/>
          <w:bCs/>
          <w:kern w:val="0"/>
          <w14:ligatures w14:val="none"/>
        </w:rPr>
        <w:t>8</w:t>
      </w:r>
      <w:r w:rsidR="00C36B68" w:rsidRPr="00D9208B">
        <w:rPr>
          <w:rFonts w:eastAsia="Calibri"/>
          <w:b/>
          <w:bCs/>
          <w:kern w:val="0"/>
          <w14:ligatures w14:val="none"/>
        </w:rPr>
        <w:t>)</w:t>
      </w:r>
      <w:r w:rsidR="00C36B68" w:rsidRPr="00D9208B">
        <w:rPr>
          <w:rFonts w:eastAsia="Calibri"/>
          <w:kern w:val="0"/>
          <w14:ligatures w14:val="none"/>
        </w:rPr>
        <w:t xml:space="preserve"> paragrahvi 124 lõike 2 punkt 11 muudetakse ja sõnastatakse järgmiselt:</w:t>
      </w:r>
    </w:p>
    <w:p w14:paraId="6850D595" w14:textId="77777777" w:rsidR="00C36B68" w:rsidRPr="00D9208B" w:rsidRDefault="00C36B68" w:rsidP="008A0566">
      <w:pPr>
        <w:keepNext/>
        <w:jc w:val="both"/>
        <w:rPr>
          <w:rFonts w:eastAsia="Calibri"/>
          <w:kern w:val="0"/>
          <w14:ligatures w14:val="none"/>
        </w:rPr>
      </w:pPr>
    </w:p>
    <w:p w14:paraId="001EAF1E" w14:textId="77777777" w:rsidR="00C36B68" w:rsidRDefault="00C36B68" w:rsidP="00C36B68">
      <w:pPr>
        <w:jc w:val="both"/>
        <w:rPr>
          <w:rFonts w:eastAsia="Calibri"/>
          <w:kern w:val="0"/>
          <w14:ligatures w14:val="none"/>
        </w:rPr>
      </w:pPr>
      <w:r w:rsidRPr="00D9208B">
        <w:rPr>
          <w:rFonts w:eastAsia="Calibri"/>
          <w:kern w:val="0"/>
          <w14:ligatures w14:val="none"/>
        </w:rPr>
        <w:t>„</w:t>
      </w:r>
      <w:bookmarkStart w:id="74" w:name="_Hlk148614711"/>
      <w:r w:rsidRPr="00D9208B">
        <w:rPr>
          <w:rFonts w:eastAsia="Calibri"/>
          <w:kern w:val="0"/>
          <w14:ligatures w14:val="none"/>
        </w:rPr>
        <w:t xml:space="preserve">11) välismaalane töötab või on töötanud välisriigi luure- või julgeolekuteenistuses või muus </w:t>
      </w:r>
      <w:commentRangeStart w:id="75"/>
      <w:r w:rsidRPr="00D9208B">
        <w:rPr>
          <w:rFonts w:eastAsia="Calibri"/>
          <w:kern w:val="0"/>
          <w14:ligatures w14:val="none"/>
        </w:rPr>
        <w:t>jõustruktuuris</w:t>
      </w:r>
      <w:commentRangeEnd w:id="75"/>
      <w:r w:rsidR="00266531">
        <w:rPr>
          <w:rStyle w:val="Kommentaariviide"/>
          <w:kern w:val="0"/>
          <w14:ligatures w14:val="none"/>
        </w:rPr>
        <w:commentReference w:id="75"/>
      </w:r>
      <w:r w:rsidRPr="00D9208B">
        <w:rPr>
          <w:rFonts w:eastAsia="Calibri"/>
          <w:kern w:val="0"/>
          <w14:ligatures w14:val="none"/>
        </w:rPr>
        <w:t xml:space="preserve"> või on seotud või on olnud seotud välisriigi luure- või julgeolekuteenistuse või muu jõustruktuuriga</w:t>
      </w:r>
      <w:r>
        <w:rPr>
          <w:rFonts w:eastAsia="Calibri"/>
          <w:kern w:val="0"/>
          <w14:ligatures w14:val="none"/>
        </w:rPr>
        <w:t>;“;</w:t>
      </w:r>
    </w:p>
    <w:p w14:paraId="3430BA49" w14:textId="77777777" w:rsidR="00C36B68" w:rsidRDefault="00C36B68" w:rsidP="00C36B68">
      <w:pPr>
        <w:jc w:val="both"/>
        <w:rPr>
          <w:rFonts w:eastAsia="Calibri"/>
          <w:b/>
          <w:bCs/>
          <w:kern w:val="0"/>
          <w14:ligatures w14:val="none"/>
        </w:rPr>
      </w:pPr>
    </w:p>
    <w:p w14:paraId="4C6758B0" w14:textId="4FE8DD9C" w:rsidR="00C36B68" w:rsidRPr="00452865" w:rsidRDefault="00413AD9" w:rsidP="00C36B68">
      <w:pPr>
        <w:jc w:val="both"/>
        <w:rPr>
          <w:rFonts w:eastAsia="Calibri"/>
          <w:kern w:val="0"/>
          <w14:ligatures w14:val="none"/>
        </w:rPr>
      </w:pPr>
      <w:r>
        <w:rPr>
          <w:rFonts w:eastAsia="Calibri"/>
          <w:b/>
          <w:bCs/>
          <w:kern w:val="0"/>
          <w14:ligatures w14:val="none"/>
        </w:rPr>
        <w:t>39</w:t>
      </w:r>
      <w:r w:rsidR="00C36B68" w:rsidRPr="00452865">
        <w:rPr>
          <w:rFonts w:eastAsia="Calibri"/>
          <w:b/>
          <w:bCs/>
          <w:kern w:val="0"/>
          <w14:ligatures w14:val="none"/>
        </w:rPr>
        <w:t>)</w:t>
      </w:r>
      <w:r w:rsidR="00C36B68" w:rsidRPr="00452865">
        <w:rPr>
          <w:rFonts w:eastAsia="Calibri"/>
          <w:kern w:val="0"/>
          <w14:ligatures w14:val="none"/>
        </w:rPr>
        <w:t xml:space="preserve"> paragrahvi 1</w:t>
      </w:r>
      <w:r w:rsidR="00C36B68">
        <w:rPr>
          <w:rFonts w:eastAsia="Calibri"/>
          <w:kern w:val="0"/>
          <w14:ligatures w14:val="none"/>
        </w:rPr>
        <w:t>24</w:t>
      </w:r>
      <w:r w:rsidR="00C36B68" w:rsidRPr="00452865">
        <w:rPr>
          <w:rFonts w:eastAsia="Calibri"/>
          <w:kern w:val="0"/>
          <w14:ligatures w14:val="none"/>
        </w:rPr>
        <w:t xml:space="preserve"> </w:t>
      </w:r>
      <w:r w:rsidR="00C36B68">
        <w:rPr>
          <w:rFonts w:eastAsia="Calibri"/>
          <w:kern w:val="0"/>
          <w14:ligatures w14:val="none"/>
        </w:rPr>
        <w:t>lõiget 2 t</w:t>
      </w:r>
      <w:r w:rsidR="00C36B68" w:rsidRPr="00452865">
        <w:rPr>
          <w:rFonts w:eastAsia="Calibri"/>
          <w:kern w:val="0"/>
          <w14:ligatures w14:val="none"/>
        </w:rPr>
        <w:t xml:space="preserve">äiendatakse </w:t>
      </w:r>
      <w:r w:rsidR="00C36B68">
        <w:rPr>
          <w:rFonts w:eastAsia="Calibri"/>
          <w:kern w:val="0"/>
          <w14:ligatures w14:val="none"/>
        </w:rPr>
        <w:t>punktiga 11</w:t>
      </w:r>
      <w:r w:rsidR="00C36B68">
        <w:rPr>
          <w:rFonts w:eastAsia="Calibri"/>
          <w:kern w:val="0"/>
          <w:vertAlign w:val="superscript"/>
          <w14:ligatures w14:val="none"/>
        </w:rPr>
        <w:t>1</w:t>
      </w:r>
      <w:r w:rsidR="00C36B68" w:rsidRPr="00452865">
        <w:rPr>
          <w:rFonts w:eastAsia="Calibri"/>
          <w:kern w:val="0"/>
          <w14:ligatures w14:val="none"/>
        </w:rPr>
        <w:t xml:space="preserve"> järgmises sõnastuses:</w:t>
      </w:r>
    </w:p>
    <w:p w14:paraId="33C23BD1" w14:textId="77777777" w:rsidR="00C36B68" w:rsidRDefault="00C36B68" w:rsidP="00C36B68">
      <w:pPr>
        <w:jc w:val="both"/>
        <w:rPr>
          <w:rFonts w:eastAsia="Calibri"/>
          <w:kern w:val="0"/>
          <w14:ligatures w14:val="none"/>
        </w:rPr>
      </w:pPr>
    </w:p>
    <w:p w14:paraId="3D7D9FA3" w14:textId="77777777" w:rsidR="00C36B68" w:rsidRPr="00D9208B" w:rsidRDefault="00C36B68" w:rsidP="00C36B68">
      <w:pPr>
        <w:jc w:val="both"/>
        <w:rPr>
          <w:rFonts w:eastAsia="Calibri"/>
          <w:kern w:val="0"/>
          <w14:ligatures w14:val="none"/>
        </w:rPr>
      </w:pPr>
      <w:r>
        <w:rPr>
          <w:rFonts w:eastAsia="Calibri"/>
          <w:kern w:val="0"/>
          <w14:ligatures w14:val="none"/>
        </w:rPr>
        <w:t>„11</w:t>
      </w:r>
      <w:r w:rsidRPr="00452865">
        <w:rPr>
          <w:rFonts w:eastAsia="Calibri"/>
          <w:kern w:val="0"/>
          <w:vertAlign w:val="superscript"/>
          <w14:ligatures w14:val="none"/>
        </w:rPr>
        <w:t>1</w:t>
      </w:r>
      <w:r>
        <w:rPr>
          <w:rFonts w:eastAsia="Calibri"/>
          <w:kern w:val="0"/>
          <w14:ligatures w14:val="none"/>
        </w:rPr>
        <w:t>)</w:t>
      </w:r>
      <w:r w:rsidRPr="00D9208B">
        <w:rPr>
          <w:rFonts w:eastAsia="Calibri"/>
          <w:kern w:val="0"/>
          <w14:ligatures w14:val="none"/>
        </w:rPr>
        <w:t xml:space="preserve"> on põhjendatud alus arvata, et </w:t>
      </w:r>
      <w:r>
        <w:rPr>
          <w:rFonts w:eastAsia="Calibri"/>
          <w:kern w:val="0"/>
          <w14:ligatures w14:val="none"/>
        </w:rPr>
        <w:t xml:space="preserve">välismaalane </w:t>
      </w:r>
      <w:r w:rsidRPr="00D9208B">
        <w:rPr>
          <w:rFonts w:eastAsia="Calibri"/>
          <w:kern w:val="0"/>
          <w14:ligatures w14:val="none"/>
        </w:rPr>
        <w:t xml:space="preserve">töötab või on töötanud välisriigi luure- või julgeolekuteenistuses või muus </w:t>
      </w:r>
      <w:commentRangeStart w:id="76"/>
      <w:r w:rsidRPr="00D9208B">
        <w:rPr>
          <w:rFonts w:eastAsia="Calibri"/>
          <w:kern w:val="0"/>
          <w14:ligatures w14:val="none"/>
        </w:rPr>
        <w:t>jõustruktuuris</w:t>
      </w:r>
      <w:commentRangeEnd w:id="76"/>
      <w:r w:rsidR="00266531">
        <w:rPr>
          <w:rStyle w:val="Kommentaariviide"/>
          <w:kern w:val="0"/>
          <w14:ligatures w14:val="none"/>
        </w:rPr>
        <w:commentReference w:id="76"/>
      </w:r>
      <w:r w:rsidRPr="00D9208B">
        <w:rPr>
          <w:rFonts w:eastAsia="Calibri"/>
          <w:kern w:val="0"/>
          <w14:ligatures w14:val="none"/>
        </w:rPr>
        <w:t xml:space="preserve"> või on seotud või on olnud seotud välisriigi luure- või julgeolekuteenistuse või muu jõustruktuuriga;</w:t>
      </w:r>
      <w:bookmarkEnd w:id="74"/>
      <w:r w:rsidRPr="00D9208B">
        <w:rPr>
          <w:rFonts w:eastAsia="Calibri"/>
          <w:kern w:val="0"/>
          <w14:ligatures w14:val="none"/>
        </w:rPr>
        <w:t>“;</w:t>
      </w:r>
    </w:p>
    <w:p w14:paraId="1761FA79" w14:textId="77777777" w:rsidR="00C36B68" w:rsidRPr="00D9208B" w:rsidRDefault="00C36B68" w:rsidP="00C36B68">
      <w:pPr>
        <w:jc w:val="both"/>
        <w:rPr>
          <w:rFonts w:eastAsia="Calibri"/>
          <w:kern w:val="0"/>
          <w14:ligatures w14:val="none"/>
        </w:rPr>
      </w:pPr>
    </w:p>
    <w:p w14:paraId="24D2A7A9" w14:textId="36FD660B" w:rsidR="00C36B68" w:rsidRPr="00D9208B" w:rsidRDefault="006960EA" w:rsidP="00C36B68">
      <w:pPr>
        <w:jc w:val="both"/>
        <w:rPr>
          <w:rFonts w:eastAsia="Calibri"/>
          <w:kern w:val="0"/>
          <w14:ligatures w14:val="none"/>
        </w:rPr>
      </w:pPr>
      <w:r>
        <w:rPr>
          <w:rFonts w:eastAsia="Calibri"/>
          <w:b/>
          <w:bCs/>
          <w:kern w:val="0"/>
          <w14:ligatures w14:val="none"/>
        </w:rPr>
        <w:t>4</w:t>
      </w:r>
      <w:r w:rsidR="00413AD9">
        <w:rPr>
          <w:rFonts w:eastAsia="Calibri"/>
          <w:b/>
          <w:bCs/>
          <w:kern w:val="0"/>
          <w14:ligatures w14:val="none"/>
        </w:rPr>
        <w:t>0</w:t>
      </w:r>
      <w:r w:rsidR="00C36B68" w:rsidRPr="00D9208B">
        <w:rPr>
          <w:rFonts w:eastAsia="Calibri"/>
          <w:b/>
          <w:bCs/>
          <w:kern w:val="0"/>
          <w14:ligatures w14:val="none"/>
        </w:rPr>
        <w:t>)</w:t>
      </w:r>
      <w:r w:rsidR="00C36B68" w:rsidRPr="00D9208B">
        <w:rPr>
          <w:rFonts w:eastAsia="Calibri"/>
          <w:kern w:val="0"/>
          <w14:ligatures w14:val="none"/>
        </w:rPr>
        <w:t xml:space="preserve"> paragrahvi 124 lõike 3 esimeses lauses asendatakse arvud „1–4, 6“ arvudega „1</w:t>
      </w:r>
      <w:bookmarkStart w:id="77" w:name="_Hlk136596449"/>
      <w:r w:rsidR="00C36B68" w:rsidRPr="00D9208B">
        <w:rPr>
          <w:rFonts w:eastAsia="Calibri"/>
          <w:kern w:val="0"/>
          <w14:ligatures w14:val="none"/>
        </w:rPr>
        <w:t>–</w:t>
      </w:r>
      <w:bookmarkEnd w:id="77"/>
      <w:r w:rsidR="00C36B68" w:rsidRPr="00D9208B">
        <w:rPr>
          <w:rFonts w:eastAsia="Calibri"/>
          <w:kern w:val="0"/>
          <w14:ligatures w14:val="none"/>
        </w:rPr>
        <w:t>6“;</w:t>
      </w:r>
    </w:p>
    <w:p w14:paraId="4076BE9C" w14:textId="77777777" w:rsidR="00C36B68" w:rsidRPr="00D9208B" w:rsidRDefault="00C36B68" w:rsidP="00C36B68">
      <w:pPr>
        <w:jc w:val="both"/>
        <w:rPr>
          <w:rFonts w:eastAsia="Calibri"/>
          <w:kern w:val="0"/>
          <w14:ligatures w14:val="none"/>
        </w:rPr>
      </w:pPr>
    </w:p>
    <w:p w14:paraId="267B33B3" w14:textId="324097BA" w:rsidR="00C36B68" w:rsidRPr="00D9208B" w:rsidRDefault="006960EA" w:rsidP="00C36B68">
      <w:pPr>
        <w:jc w:val="both"/>
        <w:rPr>
          <w:rFonts w:eastAsia="Calibri"/>
          <w:kern w:val="0"/>
          <w14:ligatures w14:val="none"/>
        </w:rPr>
      </w:pPr>
      <w:r>
        <w:rPr>
          <w:rFonts w:eastAsia="Calibri"/>
          <w:b/>
          <w:bCs/>
          <w:kern w:val="0"/>
          <w14:ligatures w14:val="none"/>
        </w:rPr>
        <w:t>4</w:t>
      </w:r>
      <w:r w:rsidR="00413AD9">
        <w:rPr>
          <w:rFonts w:eastAsia="Calibri"/>
          <w:b/>
          <w:bCs/>
          <w:kern w:val="0"/>
          <w14:ligatures w14:val="none"/>
        </w:rPr>
        <w:t>1</w:t>
      </w:r>
      <w:r w:rsidR="00C36B68" w:rsidRPr="00D9208B">
        <w:rPr>
          <w:rFonts w:eastAsia="Calibri"/>
          <w:b/>
          <w:bCs/>
          <w:kern w:val="0"/>
          <w14:ligatures w14:val="none"/>
        </w:rPr>
        <w:t>)</w:t>
      </w:r>
      <w:r w:rsidR="00C36B68" w:rsidRPr="00D9208B">
        <w:rPr>
          <w:rFonts w:eastAsia="Calibri"/>
          <w:kern w:val="0"/>
          <w14:ligatures w14:val="none"/>
        </w:rPr>
        <w:t xml:space="preserve"> paragrahvi 125 lõike 1 punkt 7 muudetakse ja sõnastatakse järgmiselt:</w:t>
      </w:r>
    </w:p>
    <w:p w14:paraId="5F7B2960" w14:textId="77777777" w:rsidR="00C36B68" w:rsidRPr="00D9208B" w:rsidRDefault="00C36B68" w:rsidP="00C36B68">
      <w:pPr>
        <w:jc w:val="both"/>
        <w:rPr>
          <w:rFonts w:eastAsia="Calibri"/>
          <w:kern w:val="0"/>
          <w14:ligatures w14:val="none"/>
        </w:rPr>
      </w:pPr>
    </w:p>
    <w:p w14:paraId="12EF2F6E"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78" w:name="_Hlk148614778"/>
      <w:r w:rsidRPr="00D9208B">
        <w:rPr>
          <w:rFonts w:eastAsia="Calibri"/>
          <w:kern w:val="0"/>
          <w14:ligatures w14:val="none"/>
        </w:rPr>
        <w:t xml:space="preserve">7) välismaalane on töötanud või on põhjendatud alus arvata, et ta on töötanud välisriigi luure- või julgeolekuteenistuses </w:t>
      </w:r>
      <w:r w:rsidRPr="00D9208B">
        <w:rPr>
          <w:rFonts w:eastAsia="Calibri"/>
          <w:bCs/>
          <w:kern w:val="0"/>
          <w14:ligatures w14:val="none"/>
        </w:rPr>
        <w:t>või muus jõustruktuuris</w:t>
      </w:r>
      <w:r w:rsidRPr="00D9208B">
        <w:rPr>
          <w:rFonts w:eastAsia="Calibri"/>
          <w:kern w:val="0"/>
          <w14:ligatures w14:val="none"/>
        </w:rPr>
        <w:t xml:space="preserve"> või on olnud seotud või on põhjendatud alus arvata, et ta on olnud seotud välisriigi luure- või julgeolekuteenistuse </w:t>
      </w:r>
      <w:r w:rsidRPr="00D9208B">
        <w:rPr>
          <w:rFonts w:eastAsia="Calibri"/>
          <w:bCs/>
          <w:kern w:val="0"/>
          <w14:ligatures w14:val="none"/>
        </w:rPr>
        <w:t>või muu jõustruktuuriga</w:t>
      </w:r>
      <w:r w:rsidRPr="00D9208B" w:rsidDel="00F06261">
        <w:rPr>
          <w:rFonts w:eastAsia="Calibri"/>
          <w:kern w:val="0"/>
          <w14:ligatures w14:val="none"/>
        </w:rPr>
        <w:t xml:space="preserve"> </w:t>
      </w:r>
      <w:r w:rsidRPr="00D9208B">
        <w:rPr>
          <w:rFonts w:eastAsia="Calibri"/>
          <w:kern w:val="0"/>
          <w14:ligatures w14:val="none"/>
        </w:rPr>
        <w:t>ja</w:t>
      </w:r>
      <w:r w:rsidRPr="00D9208B" w:rsidDel="00F06261">
        <w:rPr>
          <w:rFonts w:eastAsia="Calibri"/>
          <w:kern w:val="0"/>
          <w14:ligatures w14:val="none"/>
        </w:rPr>
        <w:t xml:space="preserve"> </w:t>
      </w:r>
      <w:commentRangeStart w:id="79"/>
      <w:r w:rsidRPr="00D9208B" w:rsidDel="00F06261">
        <w:rPr>
          <w:rFonts w:eastAsia="Calibri"/>
          <w:kern w:val="0"/>
          <w14:ligatures w14:val="none"/>
        </w:rPr>
        <w:t>tema vanus, auaste või muu asjaolu välista</w:t>
      </w:r>
      <w:r w:rsidRPr="00D9208B">
        <w:rPr>
          <w:rFonts w:eastAsia="Calibri"/>
          <w:kern w:val="0"/>
          <w14:ligatures w14:val="none"/>
        </w:rPr>
        <w:t>b</w:t>
      </w:r>
      <w:r w:rsidRPr="00D9208B" w:rsidDel="00F06261">
        <w:rPr>
          <w:rFonts w:eastAsia="Calibri"/>
          <w:kern w:val="0"/>
          <w14:ligatures w14:val="none"/>
        </w:rPr>
        <w:t xml:space="preserve"> tema kutsumis</w:t>
      </w:r>
      <w:r w:rsidRPr="00D9208B">
        <w:rPr>
          <w:rFonts w:eastAsia="Calibri"/>
          <w:kern w:val="0"/>
          <w14:ligatures w14:val="none"/>
        </w:rPr>
        <w:t>e</w:t>
      </w:r>
      <w:r w:rsidRPr="00D9208B" w:rsidDel="00F06261">
        <w:rPr>
          <w:rFonts w:eastAsia="Calibri"/>
          <w:kern w:val="0"/>
          <w14:ligatures w14:val="none"/>
        </w:rPr>
        <w:t xml:space="preserve"> välisriigi </w:t>
      </w:r>
      <w:r w:rsidRPr="00D9208B">
        <w:rPr>
          <w:rFonts w:eastAsia="Calibri"/>
          <w:kern w:val="0"/>
          <w14:ligatures w14:val="none"/>
        </w:rPr>
        <w:t>luure- või julgeolekuteenistusse,</w:t>
      </w:r>
      <w:r w:rsidRPr="00D9208B" w:rsidDel="00F06261">
        <w:rPr>
          <w:rFonts w:eastAsia="Calibri"/>
          <w:kern w:val="0"/>
          <w14:ligatures w14:val="none"/>
        </w:rPr>
        <w:t xml:space="preserve"> relvajõududesse või </w:t>
      </w:r>
      <w:r w:rsidRPr="00D9208B">
        <w:rPr>
          <w:rFonts w:eastAsia="Calibri"/>
          <w:kern w:val="0"/>
          <w14:ligatures w14:val="none"/>
        </w:rPr>
        <w:t>muusse jõustruktuuri</w:t>
      </w:r>
      <w:r w:rsidRPr="00D9208B" w:rsidDel="00F06261">
        <w:rPr>
          <w:rFonts w:eastAsia="Calibri"/>
          <w:kern w:val="0"/>
          <w14:ligatures w14:val="none"/>
        </w:rPr>
        <w:t>.</w:t>
      </w:r>
      <w:bookmarkEnd w:id="78"/>
      <w:r w:rsidRPr="00D9208B">
        <w:rPr>
          <w:rFonts w:eastAsia="Calibri"/>
          <w:kern w:val="0"/>
          <w14:ligatures w14:val="none"/>
        </w:rPr>
        <w:t>“;</w:t>
      </w:r>
      <w:commentRangeEnd w:id="79"/>
      <w:r w:rsidR="00AD47F8">
        <w:rPr>
          <w:rStyle w:val="Kommentaariviide"/>
          <w:kern w:val="0"/>
          <w14:ligatures w14:val="none"/>
        </w:rPr>
        <w:commentReference w:id="79"/>
      </w:r>
    </w:p>
    <w:p w14:paraId="7CFB437B" w14:textId="77777777" w:rsidR="00C36B68" w:rsidRPr="00D9208B" w:rsidRDefault="00C36B68" w:rsidP="00C36B68">
      <w:pPr>
        <w:jc w:val="both"/>
        <w:rPr>
          <w:rFonts w:eastAsia="Calibri"/>
          <w:kern w:val="0"/>
          <w14:ligatures w14:val="none"/>
        </w:rPr>
      </w:pPr>
    </w:p>
    <w:p w14:paraId="69547808" w14:textId="73098B57" w:rsidR="005015A9" w:rsidRPr="00A72BC6" w:rsidRDefault="006960EA" w:rsidP="00C36B68">
      <w:pPr>
        <w:jc w:val="both"/>
        <w:rPr>
          <w:rFonts w:eastAsia="Calibri"/>
          <w:kern w:val="0"/>
          <w14:ligatures w14:val="none"/>
        </w:rPr>
      </w:pPr>
      <w:r>
        <w:rPr>
          <w:rFonts w:eastAsia="Calibri"/>
          <w:b/>
          <w:bCs/>
          <w:kern w:val="0"/>
          <w14:ligatures w14:val="none"/>
        </w:rPr>
        <w:t>4</w:t>
      </w:r>
      <w:r w:rsidR="00413AD9">
        <w:rPr>
          <w:rFonts w:eastAsia="Calibri"/>
          <w:b/>
          <w:bCs/>
          <w:kern w:val="0"/>
          <w14:ligatures w14:val="none"/>
        </w:rPr>
        <w:t>2</w:t>
      </w:r>
      <w:r w:rsidR="005015A9" w:rsidRPr="00F005AE">
        <w:rPr>
          <w:rFonts w:eastAsia="Calibri"/>
          <w:kern w:val="0"/>
          <w14:ligatures w14:val="none"/>
        </w:rPr>
        <w:t xml:space="preserve">) </w:t>
      </w:r>
      <w:r w:rsidR="005015A9" w:rsidRPr="00A72BC6">
        <w:rPr>
          <w:rFonts w:eastAsia="Calibri"/>
          <w:kern w:val="0"/>
          <w14:ligatures w14:val="none"/>
        </w:rPr>
        <w:t>paragrahvi 162 lõige 2 muudetakse ja sõnastatakse järgmiselt:</w:t>
      </w:r>
    </w:p>
    <w:p w14:paraId="6A612757" w14:textId="77777777" w:rsidR="005015A9" w:rsidRPr="00A72BC6" w:rsidRDefault="005015A9" w:rsidP="00C36B68">
      <w:pPr>
        <w:jc w:val="both"/>
        <w:rPr>
          <w:rFonts w:eastAsia="Calibri"/>
          <w:kern w:val="0"/>
          <w14:ligatures w14:val="none"/>
        </w:rPr>
      </w:pPr>
    </w:p>
    <w:p w14:paraId="371131BA" w14:textId="54B67E15" w:rsidR="00D65F88" w:rsidRDefault="00292D02" w:rsidP="00C36B68">
      <w:pPr>
        <w:jc w:val="both"/>
        <w:rPr>
          <w:bCs/>
        </w:rPr>
      </w:pPr>
      <w:r w:rsidRPr="00A72BC6">
        <w:rPr>
          <w:bCs/>
        </w:rPr>
        <w:t xml:space="preserve">„(2) Tähtajalise elamisloa kõrgharidustaseme õppes õppimiseks käesoleva paragrahvi lõikes 1 nimetatud </w:t>
      </w:r>
      <w:r w:rsidR="00D65F88" w:rsidRPr="00A72BC6">
        <w:rPr>
          <w:bCs/>
        </w:rPr>
        <w:t xml:space="preserve">institutsionaalselt akrediteeritud </w:t>
      </w:r>
      <w:r w:rsidRPr="00A72BC6">
        <w:rPr>
          <w:bCs/>
        </w:rPr>
        <w:t>õppeasutuses võib anda</w:t>
      </w:r>
      <w:r w:rsidR="00C26163">
        <w:rPr>
          <w:bCs/>
        </w:rPr>
        <w:t>:</w:t>
      </w:r>
    </w:p>
    <w:p w14:paraId="22A2AA23" w14:textId="5F2D46C1" w:rsidR="00D65F88" w:rsidRDefault="00D65F88" w:rsidP="00C36B68">
      <w:pPr>
        <w:jc w:val="both"/>
        <w:rPr>
          <w:bCs/>
        </w:rPr>
      </w:pPr>
      <w:r>
        <w:rPr>
          <w:bCs/>
        </w:rPr>
        <w:t>1)</w:t>
      </w:r>
      <w:r w:rsidR="00292D02" w:rsidRPr="00A72BC6">
        <w:rPr>
          <w:bCs/>
        </w:rPr>
        <w:t xml:space="preserve"> esimese </w:t>
      </w:r>
      <w:r w:rsidR="0048583F">
        <w:rPr>
          <w:bCs/>
        </w:rPr>
        <w:t>või</w:t>
      </w:r>
      <w:r w:rsidR="0048583F" w:rsidRPr="00A72BC6">
        <w:rPr>
          <w:bCs/>
        </w:rPr>
        <w:t xml:space="preserve"> </w:t>
      </w:r>
      <w:r w:rsidR="00292D02" w:rsidRPr="00A72BC6">
        <w:rPr>
          <w:bCs/>
        </w:rPr>
        <w:t xml:space="preserve">teise astme õppekava täiskoormusega läbimiseks </w:t>
      </w:r>
      <w:r>
        <w:rPr>
          <w:bCs/>
        </w:rPr>
        <w:t>kõrgharidusseaduse § 14 tähenduses;</w:t>
      </w:r>
    </w:p>
    <w:p w14:paraId="285D6E24" w14:textId="50AAE558" w:rsidR="005015A9" w:rsidRPr="00A72BC6" w:rsidRDefault="00D65F88" w:rsidP="00C36B68">
      <w:pPr>
        <w:jc w:val="both"/>
        <w:rPr>
          <w:rFonts w:eastAsia="Calibri"/>
          <w:kern w:val="0"/>
          <w14:ligatures w14:val="none"/>
        </w:rPr>
      </w:pPr>
      <w:r>
        <w:rPr>
          <w:bCs/>
        </w:rPr>
        <w:t xml:space="preserve">2) </w:t>
      </w:r>
      <w:r w:rsidR="00292D02" w:rsidRPr="00A72BC6">
        <w:rPr>
          <w:bCs/>
        </w:rPr>
        <w:t>doktoriõppe läbimiseks kõrgharidusseaduse § 8 tähenduses.</w:t>
      </w:r>
      <w:r w:rsidR="005015A9" w:rsidRPr="00A72BC6">
        <w:rPr>
          <w:bCs/>
        </w:rPr>
        <w:t>“;</w:t>
      </w:r>
    </w:p>
    <w:p w14:paraId="2706EDC8" w14:textId="77777777" w:rsidR="005015A9" w:rsidRPr="00D9208B" w:rsidRDefault="005015A9" w:rsidP="00C36B68">
      <w:pPr>
        <w:jc w:val="both"/>
        <w:rPr>
          <w:rFonts w:eastAsia="Calibri"/>
          <w:kern w:val="0"/>
          <w14:ligatures w14:val="none"/>
        </w:rPr>
      </w:pPr>
    </w:p>
    <w:p w14:paraId="4E58D28C" w14:textId="50338177" w:rsidR="00C36B68" w:rsidRPr="00D9208B" w:rsidRDefault="006960EA" w:rsidP="00C36B68">
      <w:pPr>
        <w:jc w:val="both"/>
        <w:rPr>
          <w:rFonts w:eastAsia="Calibri"/>
        </w:rPr>
      </w:pPr>
      <w:r>
        <w:rPr>
          <w:rFonts w:eastAsia="Calibri"/>
          <w:b/>
          <w:bCs/>
          <w:kern w:val="0"/>
          <w14:ligatures w14:val="none"/>
        </w:rPr>
        <w:t>4</w:t>
      </w:r>
      <w:r w:rsidR="00413AD9">
        <w:rPr>
          <w:rFonts w:eastAsia="Calibri"/>
          <w:b/>
          <w:bCs/>
          <w:kern w:val="0"/>
          <w14:ligatures w14:val="none"/>
        </w:rPr>
        <w:t>3</w:t>
      </w:r>
      <w:r w:rsidR="00C36B68" w:rsidRPr="00D9208B">
        <w:rPr>
          <w:rFonts w:eastAsia="Calibri"/>
          <w:b/>
          <w:bCs/>
          <w:kern w:val="0"/>
          <w14:ligatures w14:val="none"/>
        </w:rPr>
        <w:t>)</w:t>
      </w:r>
      <w:r w:rsidR="00C36B68" w:rsidRPr="00D9208B">
        <w:rPr>
          <w:rFonts w:eastAsia="Calibri"/>
          <w:kern w:val="0"/>
          <w14:ligatures w14:val="none"/>
        </w:rPr>
        <w:t xml:space="preserve"> paragrahvi 163 tekst loetakse lõikeks 1 ning paragrahvi täiendatakse lõigetega 2 ja 3 järgmises sõnastuses:</w:t>
      </w:r>
    </w:p>
    <w:p w14:paraId="40923148" w14:textId="77777777" w:rsidR="00C36B68" w:rsidRPr="00D9208B" w:rsidRDefault="00C36B68" w:rsidP="00C36B68">
      <w:pPr>
        <w:jc w:val="both"/>
        <w:rPr>
          <w:rFonts w:eastAsia="Calibri"/>
          <w:kern w:val="0"/>
          <w14:ligatures w14:val="none"/>
        </w:rPr>
      </w:pPr>
    </w:p>
    <w:p w14:paraId="43796AA0"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80" w:name="_Hlk148614830"/>
      <w:r w:rsidRPr="00D9208B">
        <w:rPr>
          <w:rFonts w:eastAsia="Calibri"/>
          <w:kern w:val="0"/>
          <w14:ligatures w14:val="none"/>
        </w:rPr>
        <w:t xml:space="preserve">(2) </w:t>
      </w:r>
      <w:bookmarkStart w:id="81" w:name="_Hlk134092958"/>
      <w:r w:rsidRPr="00D9208B">
        <w:rPr>
          <w:rFonts w:eastAsia="Calibri"/>
          <w:kern w:val="0"/>
          <w14:ligatures w14:val="none"/>
        </w:rPr>
        <w:t>Õppeasutus või üliõpilasorganisatsioon ei pea esitama kutses andmeid, mille ta on kandnud Eesti hariduse infosüsteemi.</w:t>
      </w:r>
      <w:bookmarkEnd w:id="81"/>
    </w:p>
    <w:p w14:paraId="23FC634E" w14:textId="77777777" w:rsidR="00C36B68" w:rsidRPr="00D9208B" w:rsidRDefault="00C36B68" w:rsidP="00C36B68">
      <w:pPr>
        <w:jc w:val="both"/>
        <w:rPr>
          <w:rFonts w:eastAsia="Calibri"/>
          <w:kern w:val="0"/>
          <w14:ligatures w14:val="none"/>
        </w:rPr>
      </w:pPr>
    </w:p>
    <w:p w14:paraId="247A5F62" w14:textId="2E8B9266" w:rsidR="00C36B68" w:rsidRPr="00D9208B" w:rsidRDefault="00C36B68" w:rsidP="00C36B68">
      <w:pPr>
        <w:jc w:val="both"/>
        <w:rPr>
          <w:rFonts w:eastAsia="Calibri"/>
          <w:kern w:val="0"/>
          <w14:ligatures w14:val="none"/>
        </w:rPr>
      </w:pPr>
      <w:r w:rsidRPr="00D9208B">
        <w:rPr>
          <w:rFonts w:eastAsia="Calibri"/>
          <w:kern w:val="0"/>
          <w14:ligatures w14:val="none"/>
        </w:rPr>
        <w:t xml:space="preserve">(3) </w:t>
      </w:r>
      <w:bookmarkStart w:id="82" w:name="_Hlk134093208"/>
      <w:r w:rsidRPr="00D9208B">
        <w:rPr>
          <w:rFonts w:eastAsia="Calibri"/>
          <w:kern w:val="0"/>
          <w14:ligatures w14:val="none"/>
        </w:rPr>
        <w:t xml:space="preserve">Haridus- ja Teadusministeerium esitab Politsei- ja Piirivalveametile andmed välismaalase Eestis õppimise </w:t>
      </w:r>
      <w:r w:rsidRPr="00900A71">
        <w:rPr>
          <w:rFonts w:eastAsia="Calibri"/>
          <w:kern w:val="0"/>
          <w14:ligatures w14:val="none"/>
        </w:rPr>
        <w:t>kohta</w:t>
      </w:r>
      <w:r w:rsidR="00AF5D7E">
        <w:rPr>
          <w:rFonts w:eastAsia="Calibri"/>
          <w:kern w:val="0"/>
          <w14:ligatures w14:val="none"/>
        </w:rPr>
        <w:t>,</w:t>
      </w:r>
      <w:r w:rsidRPr="00900A71">
        <w:rPr>
          <w:rFonts w:ascii="Segoe UI" w:eastAsia="Times New Roman" w:hAnsi="Segoe UI" w:cs="Segoe UI"/>
          <w:kern w:val="0"/>
          <w:sz w:val="18"/>
          <w:szCs w:val="18"/>
          <w:lang w:eastAsia="et-EE"/>
          <w14:ligatures w14:val="none"/>
        </w:rPr>
        <w:t xml:space="preserve"> </w:t>
      </w:r>
      <w:r w:rsidRPr="00900A71">
        <w:rPr>
          <w:rFonts w:eastAsia="Calibri"/>
          <w:kern w:val="0"/>
          <w14:ligatures w14:val="none"/>
        </w:rPr>
        <w:t xml:space="preserve">milleks taotletakse </w:t>
      </w:r>
      <w:r>
        <w:rPr>
          <w:rFonts w:eastAsia="Calibri"/>
          <w:kern w:val="0"/>
          <w14:ligatures w14:val="none"/>
        </w:rPr>
        <w:t>tähtajalist elamisluba</w:t>
      </w:r>
      <w:r w:rsidRPr="00D9208B">
        <w:rPr>
          <w:rFonts w:eastAsia="Calibri"/>
          <w:kern w:val="0"/>
          <w14:ligatures w14:val="none"/>
        </w:rPr>
        <w:t>.</w:t>
      </w:r>
      <w:bookmarkEnd w:id="80"/>
      <w:bookmarkEnd w:id="82"/>
      <w:r w:rsidRPr="00D9208B">
        <w:rPr>
          <w:rFonts w:eastAsia="Calibri"/>
          <w:kern w:val="0"/>
          <w14:ligatures w14:val="none"/>
        </w:rPr>
        <w:t>“;</w:t>
      </w:r>
    </w:p>
    <w:p w14:paraId="05AA0759" w14:textId="77777777" w:rsidR="00C36B68" w:rsidRPr="00D9208B" w:rsidRDefault="00C36B68" w:rsidP="00C36B68">
      <w:pPr>
        <w:jc w:val="both"/>
        <w:rPr>
          <w:rFonts w:eastAsia="Calibri"/>
          <w:kern w:val="0"/>
          <w14:ligatures w14:val="none"/>
        </w:rPr>
      </w:pPr>
    </w:p>
    <w:p w14:paraId="66E8A584" w14:textId="62FA8B9E" w:rsidR="00C36B68" w:rsidRPr="00D9208B" w:rsidRDefault="006960EA" w:rsidP="00C36B68">
      <w:pPr>
        <w:jc w:val="both"/>
        <w:rPr>
          <w:rFonts w:eastAsia="Calibri"/>
          <w:kern w:val="0"/>
          <w14:ligatures w14:val="none"/>
        </w:rPr>
      </w:pPr>
      <w:r>
        <w:rPr>
          <w:rFonts w:eastAsia="Calibri"/>
          <w:b/>
          <w:bCs/>
          <w:kern w:val="0"/>
          <w14:ligatures w14:val="none"/>
        </w:rPr>
        <w:t>4</w:t>
      </w:r>
      <w:r w:rsidR="00413AD9">
        <w:rPr>
          <w:rFonts w:eastAsia="Calibri"/>
          <w:b/>
          <w:bCs/>
          <w:kern w:val="0"/>
          <w14:ligatures w14:val="none"/>
        </w:rPr>
        <w:t>4</w:t>
      </w:r>
      <w:r w:rsidR="00C36B68" w:rsidRPr="00D9208B">
        <w:rPr>
          <w:rFonts w:eastAsia="Calibri"/>
          <w:b/>
          <w:bCs/>
          <w:kern w:val="0"/>
          <w14:ligatures w14:val="none"/>
        </w:rPr>
        <w:t xml:space="preserve">) </w:t>
      </w:r>
      <w:r w:rsidR="00C36B68" w:rsidRPr="00D9208B">
        <w:rPr>
          <w:rFonts w:eastAsia="Calibri"/>
          <w:kern w:val="0"/>
          <w14:ligatures w14:val="none"/>
        </w:rPr>
        <w:t>paragrahvi 176 pealkirja täiendatakse pärast sõna „eesmärk“ sõnadega „</w:t>
      </w:r>
      <w:bookmarkStart w:id="83" w:name="_Hlk148614945"/>
      <w:r w:rsidR="00C36B68" w:rsidRPr="00D9208B">
        <w:rPr>
          <w:rFonts w:eastAsia="Calibri"/>
          <w:kern w:val="0"/>
          <w14:ligatures w14:val="none"/>
        </w:rPr>
        <w:t>ja</w:t>
      </w:r>
      <w:r w:rsidR="00C36B68">
        <w:rPr>
          <w:rFonts w:eastAsia="Calibri"/>
          <w:kern w:val="0"/>
          <w14:ligatures w14:val="none"/>
        </w:rPr>
        <w:t xml:space="preserve"> andmise</w:t>
      </w:r>
      <w:r w:rsidR="00C36B68" w:rsidRPr="00D9208B">
        <w:rPr>
          <w:rFonts w:eastAsia="Calibri"/>
          <w:kern w:val="0"/>
          <w14:ligatures w14:val="none"/>
        </w:rPr>
        <w:t xml:space="preserve"> lisatingimused</w:t>
      </w:r>
      <w:bookmarkEnd w:id="83"/>
      <w:r w:rsidR="00C36B68" w:rsidRPr="00D9208B">
        <w:rPr>
          <w:rFonts w:eastAsia="Calibri"/>
          <w:kern w:val="0"/>
          <w14:ligatures w14:val="none"/>
        </w:rPr>
        <w:t>“;</w:t>
      </w:r>
    </w:p>
    <w:p w14:paraId="06229E09" w14:textId="77777777" w:rsidR="00C36B68" w:rsidRPr="00D9208B" w:rsidRDefault="00C36B68" w:rsidP="00C36B68">
      <w:pPr>
        <w:jc w:val="both"/>
        <w:rPr>
          <w:rFonts w:eastAsia="Calibri"/>
          <w:kern w:val="0"/>
          <w14:ligatures w14:val="none"/>
        </w:rPr>
      </w:pPr>
    </w:p>
    <w:p w14:paraId="79157404" w14:textId="40CB20FD" w:rsidR="00C36B68" w:rsidRPr="00F005AE" w:rsidRDefault="006960EA" w:rsidP="00C36B68">
      <w:pPr>
        <w:jc w:val="both"/>
        <w:rPr>
          <w:rFonts w:eastAsia="Calibri"/>
          <w:kern w:val="0"/>
          <w14:ligatures w14:val="none"/>
        </w:rPr>
      </w:pPr>
      <w:bookmarkStart w:id="84" w:name="_Hlk142462354"/>
      <w:r>
        <w:rPr>
          <w:rFonts w:eastAsia="Calibri"/>
          <w:b/>
          <w:bCs/>
          <w:kern w:val="0"/>
          <w14:ligatures w14:val="none"/>
        </w:rPr>
        <w:t>4</w:t>
      </w:r>
      <w:r w:rsidR="00413AD9">
        <w:rPr>
          <w:rFonts w:eastAsia="Calibri"/>
          <w:b/>
          <w:bCs/>
          <w:kern w:val="0"/>
          <w14:ligatures w14:val="none"/>
        </w:rPr>
        <w:t>5</w:t>
      </w:r>
      <w:r w:rsidR="00C36B68" w:rsidRPr="00F005AE">
        <w:rPr>
          <w:rFonts w:eastAsia="Calibri"/>
          <w:b/>
          <w:bCs/>
          <w:kern w:val="0"/>
          <w14:ligatures w14:val="none"/>
        </w:rPr>
        <w:t>)</w:t>
      </w:r>
      <w:r w:rsidR="00C36B68" w:rsidRPr="00F005AE">
        <w:rPr>
          <w:rFonts w:eastAsia="Calibri"/>
          <w:kern w:val="0"/>
          <w14:ligatures w14:val="none"/>
        </w:rPr>
        <w:t xml:space="preserve"> paragrahvi 176 täiendatakse lõigetega 3–</w:t>
      </w:r>
      <w:r w:rsidR="006C4086">
        <w:rPr>
          <w:rFonts w:eastAsia="Calibri"/>
          <w:kern w:val="0"/>
          <w14:ligatures w14:val="none"/>
        </w:rPr>
        <w:t>5</w:t>
      </w:r>
      <w:r w:rsidR="00C36B68" w:rsidRPr="00F005AE">
        <w:rPr>
          <w:rFonts w:eastAsia="Calibri"/>
          <w:kern w:val="0"/>
          <w14:ligatures w14:val="none"/>
        </w:rPr>
        <w:t xml:space="preserve"> järgmises sõnastuses:</w:t>
      </w:r>
    </w:p>
    <w:p w14:paraId="4710B8DC" w14:textId="77777777" w:rsidR="00C36B68" w:rsidRPr="006C4086" w:rsidRDefault="00C36B68" w:rsidP="00C36B68">
      <w:pPr>
        <w:jc w:val="both"/>
        <w:rPr>
          <w:rFonts w:eastAsia="Calibri"/>
          <w:kern w:val="0"/>
          <w14:ligatures w14:val="none"/>
        </w:rPr>
      </w:pPr>
    </w:p>
    <w:p w14:paraId="7D4DA41C" w14:textId="231A7B38" w:rsidR="006C4086" w:rsidRPr="006C4086" w:rsidRDefault="006C4086" w:rsidP="006C4086">
      <w:pPr>
        <w:jc w:val="both"/>
        <w:rPr>
          <w:rFonts w:eastAsia="Calibri"/>
          <w:kern w:val="0"/>
          <w14:ligatures w14:val="none"/>
        </w:rPr>
      </w:pPr>
      <w:r w:rsidRPr="006C4086">
        <w:rPr>
          <w:rFonts w:eastAsia="Calibri"/>
          <w:kern w:val="0"/>
          <w14:ligatures w14:val="none"/>
        </w:rPr>
        <w:t>„(3) Käesoleva paragrahvi lõikes 2 sätestatud Eesti äriregistrisse kandmise nõuet ei kohaldata järgmistel juhtudel:</w:t>
      </w:r>
    </w:p>
    <w:p w14:paraId="269DB49E" w14:textId="5DDEF3BD" w:rsidR="006C4086" w:rsidRPr="006C4086" w:rsidRDefault="006C4086" w:rsidP="006C4086">
      <w:pPr>
        <w:jc w:val="both"/>
        <w:rPr>
          <w:rFonts w:eastAsia="Calibri"/>
          <w:kern w:val="0"/>
          <w14:ligatures w14:val="none"/>
        </w:rPr>
      </w:pPr>
      <w:r w:rsidRPr="006C4086">
        <w:rPr>
          <w:rFonts w:eastAsia="Calibri"/>
          <w:kern w:val="0"/>
          <w14:ligatures w14:val="none"/>
        </w:rPr>
        <w:t>1) tööandja on avalik-õiguslik juriidiline isik;</w:t>
      </w:r>
    </w:p>
    <w:p w14:paraId="48057C0A" w14:textId="5AF3BCAB" w:rsidR="00A21E9D" w:rsidRPr="006C4086" w:rsidRDefault="006C4086" w:rsidP="00A21E9D">
      <w:pPr>
        <w:jc w:val="both"/>
      </w:pPr>
      <w:r w:rsidRPr="006C4086">
        <w:rPr>
          <w:rFonts w:eastAsia="Calibri"/>
          <w:kern w:val="0"/>
          <w14:ligatures w14:val="none"/>
        </w:rPr>
        <w:t>2) välismaalane on lähetatud töötaja Eestisse lähetatud töötajate töötingimuste seaduse tähenduses.</w:t>
      </w:r>
    </w:p>
    <w:p w14:paraId="4FA6AB46" w14:textId="77777777" w:rsidR="00A21E9D" w:rsidRPr="00F005AE" w:rsidRDefault="00A21E9D" w:rsidP="00C36B68">
      <w:pPr>
        <w:jc w:val="both"/>
        <w:rPr>
          <w:rFonts w:eastAsia="Calibri"/>
          <w:kern w:val="0"/>
          <w14:ligatures w14:val="none"/>
        </w:rPr>
      </w:pPr>
    </w:p>
    <w:p w14:paraId="6790B00E" w14:textId="460C1093" w:rsidR="00C36B68" w:rsidRPr="006C4086" w:rsidRDefault="00C36B68" w:rsidP="00C36B68">
      <w:pPr>
        <w:jc w:val="both"/>
        <w:rPr>
          <w:rFonts w:eastAsia="Calibri"/>
          <w:kern w:val="0"/>
          <w14:ligatures w14:val="none"/>
        </w:rPr>
      </w:pPr>
      <w:bookmarkStart w:id="85" w:name="_Hlk148614975"/>
      <w:r w:rsidRPr="006C4086">
        <w:rPr>
          <w:rFonts w:eastAsia="Calibri"/>
          <w:kern w:val="0"/>
          <w14:ligatures w14:val="none"/>
        </w:rPr>
        <w:t>(</w:t>
      </w:r>
      <w:r w:rsidR="00A21E9D" w:rsidRPr="006C4086">
        <w:rPr>
          <w:rFonts w:eastAsia="Calibri"/>
          <w:kern w:val="0"/>
          <w14:ligatures w14:val="none"/>
        </w:rPr>
        <w:t>4</w:t>
      </w:r>
      <w:r w:rsidRPr="006C4086">
        <w:rPr>
          <w:rFonts w:eastAsia="Calibri"/>
          <w:kern w:val="0"/>
          <w14:ligatures w14:val="none"/>
        </w:rPr>
        <w:t xml:space="preserve">) Tööandjal, kelle juures töötamiseks tähtajalist elamisluba taotletakse, peab olema vahetult enne elamisloa taotluse esitamist vähemalt </w:t>
      </w:r>
      <w:del w:id="86" w:author="Merike Koppel JM" w:date="2024-08-12T12:35:00Z">
        <w:r w:rsidRPr="006C4086" w:rsidDel="00266531">
          <w:rPr>
            <w:rFonts w:eastAsia="Calibri"/>
            <w:kern w:val="0"/>
            <w14:ligatures w14:val="none"/>
          </w:rPr>
          <w:delText xml:space="preserve">järjestikuse </w:delText>
        </w:r>
      </w:del>
      <w:r w:rsidRPr="006C4086">
        <w:rPr>
          <w:rFonts w:eastAsia="Calibri"/>
          <w:kern w:val="0"/>
          <w14:ligatures w14:val="none"/>
        </w:rPr>
        <w:t xml:space="preserve">12 </w:t>
      </w:r>
      <w:ins w:id="87" w:author="Merike Koppel JM" w:date="2024-08-12T12:35:00Z">
        <w:r w:rsidR="00266531">
          <w:rPr>
            <w:rFonts w:eastAsia="Calibri"/>
            <w:kern w:val="0"/>
            <w14:ligatures w14:val="none"/>
          </w:rPr>
          <w:t xml:space="preserve">järjestikuse </w:t>
        </w:r>
      </w:ins>
      <w:r w:rsidRPr="006C4086">
        <w:rPr>
          <w:rFonts w:eastAsia="Calibri"/>
          <w:kern w:val="0"/>
          <w14:ligatures w14:val="none"/>
        </w:rPr>
        <w:t>kuu jooksul olnud tegelik majandustegevus Eestis.</w:t>
      </w:r>
    </w:p>
    <w:p w14:paraId="34BEE4A6" w14:textId="77777777" w:rsidR="00C36B68" w:rsidRPr="006C4086" w:rsidRDefault="00C36B68" w:rsidP="00C36B68">
      <w:pPr>
        <w:jc w:val="both"/>
        <w:rPr>
          <w:rFonts w:eastAsia="Calibri"/>
          <w:kern w:val="0"/>
          <w14:ligatures w14:val="none"/>
        </w:rPr>
      </w:pPr>
    </w:p>
    <w:p w14:paraId="068B888C" w14:textId="77777777" w:rsidR="006C4086" w:rsidRPr="006C4086" w:rsidRDefault="006C4086" w:rsidP="006C4086">
      <w:pPr>
        <w:jc w:val="both"/>
        <w:rPr>
          <w:rFonts w:eastAsia="Calibri"/>
          <w:kern w:val="0"/>
          <w14:ligatures w14:val="none"/>
        </w:rPr>
      </w:pPr>
      <w:r w:rsidRPr="006C4086">
        <w:rPr>
          <w:rFonts w:eastAsia="Calibri"/>
          <w:kern w:val="0"/>
          <w14:ligatures w14:val="none"/>
        </w:rPr>
        <w:t>(5) Käesoleva paragrahvi lõikes 4 sätestatud tegeliku majandustegevuse nõuet ei kohaldata järgmistel juhtudel:</w:t>
      </w:r>
    </w:p>
    <w:p w14:paraId="32021F07" w14:textId="77777777" w:rsidR="006C4086" w:rsidRPr="006C4086" w:rsidRDefault="006C4086" w:rsidP="006C4086">
      <w:pPr>
        <w:jc w:val="both"/>
        <w:rPr>
          <w:rFonts w:eastAsia="Calibri"/>
          <w:kern w:val="0"/>
          <w14:ligatures w14:val="none"/>
        </w:rPr>
      </w:pPr>
      <w:r w:rsidRPr="006C4086">
        <w:rPr>
          <w:rFonts w:eastAsia="Calibri"/>
          <w:kern w:val="0"/>
          <w14:ligatures w14:val="none"/>
        </w:rPr>
        <w:t>1) välismaalane on lähetatud töötaja Eestisse lähetatud töötajate töötingimuste seaduse tähenduses;</w:t>
      </w:r>
    </w:p>
    <w:p w14:paraId="166D23EA" w14:textId="56D4E5F5" w:rsidR="006C4086" w:rsidRPr="006C4086" w:rsidRDefault="006C4086" w:rsidP="006C4086">
      <w:pPr>
        <w:jc w:val="both"/>
        <w:rPr>
          <w:rFonts w:eastAsia="Calibri"/>
          <w:kern w:val="0"/>
          <w14:ligatures w14:val="none"/>
        </w:rPr>
      </w:pPr>
      <w:r w:rsidRPr="006C4086">
        <w:rPr>
          <w:rFonts w:eastAsia="Calibri"/>
          <w:kern w:val="0"/>
          <w14:ligatures w14:val="none"/>
        </w:rPr>
        <w:t>2) välismaalane asub tööle õpetaja, akadeemilise töötaja või teadlasena Eesti õigusaktidele vastavas õppeasutuses või teadus- ja arendusasutuses.</w:t>
      </w:r>
      <w:r>
        <w:rPr>
          <w:rFonts w:eastAsia="Calibri"/>
          <w:kern w:val="0"/>
          <w14:ligatures w14:val="none"/>
        </w:rPr>
        <w:t>“;</w:t>
      </w:r>
    </w:p>
    <w:p w14:paraId="05643572" w14:textId="77777777" w:rsidR="00C36B68" w:rsidRPr="006C4086" w:rsidRDefault="00C36B68" w:rsidP="00C36B68">
      <w:pPr>
        <w:jc w:val="both"/>
        <w:rPr>
          <w:rFonts w:eastAsia="Calibri"/>
          <w:kern w:val="0"/>
          <w14:ligatures w14:val="none"/>
        </w:rPr>
      </w:pPr>
    </w:p>
    <w:bookmarkEnd w:id="84"/>
    <w:bookmarkEnd w:id="85"/>
    <w:p w14:paraId="1C154ADD" w14:textId="1203483C" w:rsidR="00C36B68" w:rsidRPr="00D9208B" w:rsidRDefault="006960EA" w:rsidP="00C36B68">
      <w:pPr>
        <w:jc w:val="both"/>
        <w:rPr>
          <w:rFonts w:eastAsia="Calibri"/>
          <w:kern w:val="0"/>
          <w14:ligatures w14:val="none"/>
        </w:rPr>
      </w:pPr>
      <w:r>
        <w:rPr>
          <w:rFonts w:eastAsia="Calibri"/>
          <w:b/>
          <w:bCs/>
          <w:kern w:val="0"/>
          <w14:ligatures w14:val="none"/>
        </w:rPr>
        <w:t>4</w:t>
      </w:r>
      <w:r w:rsidR="00413AD9">
        <w:rPr>
          <w:rFonts w:eastAsia="Calibri"/>
          <w:b/>
          <w:bCs/>
          <w:kern w:val="0"/>
          <w14:ligatures w14:val="none"/>
        </w:rPr>
        <w:t>6</w:t>
      </w:r>
      <w:r w:rsidR="00C36B68" w:rsidRPr="00D9208B">
        <w:rPr>
          <w:rFonts w:eastAsia="Calibri"/>
          <w:b/>
          <w:bCs/>
          <w:kern w:val="0"/>
          <w14:ligatures w14:val="none"/>
        </w:rPr>
        <w:t xml:space="preserve">) </w:t>
      </w:r>
      <w:r w:rsidR="00C36B68" w:rsidRPr="00D9208B">
        <w:rPr>
          <w:rFonts w:eastAsia="Calibri"/>
          <w:kern w:val="0"/>
          <w14:ligatures w14:val="none"/>
        </w:rPr>
        <w:t>paragrahvi</w:t>
      </w:r>
      <w:r w:rsidR="00C36B68" w:rsidRPr="00D9208B">
        <w:rPr>
          <w:rFonts w:eastAsia="Calibri"/>
          <w:b/>
          <w:bCs/>
          <w:kern w:val="0"/>
          <w14:ligatures w14:val="none"/>
        </w:rPr>
        <w:t xml:space="preserve"> </w:t>
      </w:r>
      <w:r w:rsidR="00C36B68" w:rsidRPr="00D9208B">
        <w:rPr>
          <w:rFonts w:eastAsia="Calibri"/>
          <w:kern w:val="0"/>
          <w14:ligatures w14:val="none"/>
        </w:rPr>
        <w:t>176</w:t>
      </w:r>
      <w:r w:rsidR="00C36B68" w:rsidRPr="00D9208B">
        <w:rPr>
          <w:rFonts w:eastAsia="Calibri"/>
          <w:kern w:val="0"/>
          <w:vertAlign w:val="superscript"/>
          <w14:ligatures w14:val="none"/>
        </w:rPr>
        <w:t>1</w:t>
      </w:r>
      <w:r w:rsidR="00C36B68" w:rsidRPr="00D9208B">
        <w:rPr>
          <w:rFonts w:eastAsia="Calibri"/>
          <w:kern w:val="0"/>
          <w14:ligatures w14:val="none"/>
        </w:rPr>
        <w:t xml:space="preserve"> lõige 2 muudetakse ja sõnastatakse järgmiselt:</w:t>
      </w:r>
    </w:p>
    <w:p w14:paraId="77E5B93A" w14:textId="77777777" w:rsidR="00C36B68" w:rsidRPr="00D9208B" w:rsidRDefault="00C36B68" w:rsidP="00C36B68">
      <w:pPr>
        <w:jc w:val="both"/>
        <w:rPr>
          <w:rFonts w:eastAsia="Calibri"/>
          <w:kern w:val="0"/>
          <w14:ligatures w14:val="none"/>
        </w:rPr>
      </w:pPr>
    </w:p>
    <w:p w14:paraId="42FFE812" w14:textId="77777777" w:rsidR="00C36B68" w:rsidRPr="00D9208B" w:rsidRDefault="00C36B68" w:rsidP="00C36B68">
      <w:pPr>
        <w:jc w:val="both"/>
        <w:rPr>
          <w:rFonts w:eastAsia="Calibri"/>
          <w:kern w:val="0"/>
          <w14:ligatures w14:val="none"/>
        </w:rPr>
      </w:pPr>
      <w:r w:rsidRPr="00D9208B">
        <w:rPr>
          <w:rFonts w:eastAsia="Calibri"/>
          <w:kern w:val="0"/>
          <w14:ligatures w14:val="none"/>
        </w:rPr>
        <w:lastRenderedPageBreak/>
        <w:t>„(2) Tähtajalise elamisloa töötamiseks renditöötajana võib anda, kui:</w:t>
      </w:r>
    </w:p>
    <w:p w14:paraId="6E76DA12" w14:textId="77777777" w:rsidR="00C36B68" w:rsidRPr="00D9208B" w:rsidRDefault="00C36B68" w:rsidP="00C36B68">
      <w:pPr>
        <w:jc w:val="both"/>
        <w:rPr>
          <w:rFonts w:eastAsia="Calibri"/>
          <w:kern w:val="0"/>
          <w14:ligatures w14:val="none"/>
        </w:rPr>
      </w:pPr>
      <w:r w:rsidRPr="00D9208B">
        <w:rPr>
          <w:rFonts w:eastAsia="Calibri"/>
          <w:kern w:val="0"/>
          <w14:ligatures w14:val="none"/>
        </w:rPr>
        <w:t>1) tööandja on kantud Eesti äriregistrisse või on teises Euroopa Majanduspiirkonna liikmesriigis registreeritud äriühing;</w:t>
      </w:r>
    </w:p>
    <w:p w14:paraId="6098D514"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2) </w:t>
      </w:r>
      <w:r w:rsidRPr="00AF0786">
        <w:rPr>
          <w:rFonts w:eastAsia="Calibri"/>
          <w:kern w:val="0"/>
          <w14:ligatures w14:val="none"/>
        </w:rPr>
        <w:t xml:space="preserve">tööandja </w:t>
      </w:r>
      <w:r w:rsidRPr="00900A71">
        <w:rPr>
          <w:rFonts w:eastAsia="Calibri"/>
          <w:kern w:val="0"/>
          <w14:ligatures w14:val="none"/>
        </w:rPr>
        <w:t>tegeleb renditöö vahendamisega</w:t>
      </w:r>
      <w:r w:rsidRPr="00AF0786">
        <w:rPr>
          <w:rFonts w:eastAsia="Calibri"/>
          <w:kern w:val="0"/>
          <w14:ligatures w14:val="none"/>
        </w:rPr>
        <w:t>;</w:t>
      </w:r>
    </w:p>
    <w:p w14:paraId="623359DF" w14:textId="2CB91B5B" w:rsidR="00C36B68" w:rsidRPr="00D9208B" w:rsidRDefault="00C36B68" w:rsidP="00C36B68">
      <w:pPr>
        <w:jc w:val="both"/>
        <w:rPr>
          <w:rFonts w:eastAsia="Calibri"/>
          <w:kern w:val="0"/>
          <w14:ligatures w14:val="none"/>
        </w:rPr>
      </w:pPr>
      <w:r w:rsidRPr="00D9208B">
        <w:rPr>
          <w:rFonts w:eastAsia="Calibri"/>
          <w:kern w:val="0"/>
          <w14:ligatures w14:val="none"/>
        </w:rPr>
        <w:t>3) tööandjal on vahetult enne tähtajalise elamisloa taotluse esitamist vähemalt</w:t>
      </w:r>
      <w:del w:id="88" w:author="Merike Koppel JM" w:date="2024-08-12T12:35:00Z">
        <w:r w:rsidRPr="00D9208B" w:rsidDel="001D0300">
          <w:rPr>
            <w:rFonts w:eastAsia="Calibri"/>
            <w:kern w:val="0"/>
            <w14:ligatures w14:val="none"/>
          </w:rPr>
          <w:delText xml:space="preserve"> järjestikuse</w:delText>
        </w:r>
      </w:del>
      <w:r w:rsidRPr="00D9208B">
        <w:rPr>
          <w:rFonts w:eastAsia="Calibri"/>
          <w:kern w:val="0"/>
          <w14:ligatures w14:val="none"/>
        </w:rPr>
        <w:t xml:space="preserve"> 18 </w:t>
      </w:r>
      <w:ins w:id="89" w:author="Merike Koppel JM" w:date="2024-08-12T12:35:00Z">
        <w:r w:rsidR="001D0300">
          <w:rPr>
            <w:rFonts w:eastAsia="Calibri"/>
            <w:kern w:val="0"/>
            <w14:ligatures w14:val="none"/>
          </w:rPr>
          <w:t xml:space="preserve">järjestikuse </w:t>
        </w:r>
      </w:ins>
      <w:r w:rsidRPr="00D9208B">
        <w:rPr>
          <w:rFonts w:eastAsia="Calibri"/>
          <w:kern w:val="0"/>
          <w14:ligatures w14:val="none"/>
        </w:rPr>
        <w:t>kuu jooksul olnud tegelik majandustegevus Eestis</w:t>
      </w:r>
      <w:r>
        <w:rPr>
          <w:rFonts w:eastAsia="Calibri"/>
          <w:kern w:val="0"/>
          <w14:ligatures w14:val="none"/>
        </w:rPr>
        <w:t xml:space="preserve"> või teises Euroopa Majanduspiirkonna liikmesriigis</w:t>
      </w:r>
      <w:r w:rsidRPr="00D9208B">
        <w:rPr>
          <w:rFonts w:eastAsia="Calibri"/>
          <w:kern w:val="0"/>
          <w14:ligatures w14:val="none"/>
        </w:rPr>
        <w:t>.“;</w:t>
      </w:r>
    </w:p>
    <w:p w14:paraId="670BB8A5" w14:textId="77777777" w:rsidR="00C36B68" w:rsidRPr="00D9208B" w:rsidRDefault="00C36B68" w:rsidP="00C36B68">
      <w:pPr>
        <w:jc w:val="both"/>
        <w:rPr>
          <w:rFonts w:eastAsia="Calibri"/>
          <w:kern w:val="0"/>
          <w14:ligatures w14:val="none"/>
        </w:rPr>
      </w:pPr>
    </w:p>
    <w:p w14:paraId="47B77CB7" w14:textId="22F6D514" w:rsidR="00C36B68" w:rsidRPr="00D9208B" w:rsidRDefault="006960EA" w:rsidP="00C36B68">
      <w:pPr>
        <w:jc w:val="both"/>
        <w:rPr>
          <w:rFonts w:eastAsia="Calibri"/>
          <w:kern w:val="0"/>
          <w14:ligatures w14:val="none"/>
        </w:rPr>
      </w:pPr>
      <w:r>
        <w:rPr>
          <w:rFonts w:eastAsia="Calibri"/>
          <w:b/>
          <w:bCs/>
          <w:kern w:val="0"/>
          <w14:ligatures w14:val="none"/>
        </w:rPr>
        <w:t>4</w:t>
      </w:r>
      <w:r w:rsidR="00413AD9">
        <w:rPr>
          <w:rFonts w:eastAsia="Calibri"/>
          <w:b/>
          <w:bCs/>
          <w:kern w:val="0"/>
          <w14:ligatures w14:val="none"/>
        </w:rPr>
        <w:t>7</w:t>
      </w:r>
      <w:r w:rsidR="00C36B68" w:rsidRPr="00D9208B">
        <w:rPr>
          <w:rFonts w:eastAsia="Calibri"/>
          <w:b/>
          <w:bCs/>
          <w:kern w:val="0"/>
          <w14:ligatures w14:val="none"/>
        </w:rPr>
        <w:t xml:space="preserve">) </w:t>
      </w:r>
      <w:r w:rsidR="00C36B68" w:rsidRPr="00D9208B">
        <w:rPr>
          <w:rFonts w:eastAsia="Calibri"/>
          <w:kern w:val="0"/>
          <w14:ligatures w14:val="none"/>
        </w:rPr>
        <w:t>paragrahvi 176</w:t>
      </w:r>
      <w:r w:rsidR="00C36B68" w:rsidRPr="00D9208B">
        <w:rPr>
          <w:rFonts w:eastAsia="Calibri"/>
          <w:kern w:val="0"/>
          <w:vertAlign w:val="superscript"/>
          <w14:ligatures w14:val="none"/>
        </w:rPr>
        <w:t>1</w:t>
      </w:r>
      <w:r w:rsidR="00C36B68" w:rsidRPr="00D9208B">
        <w:rPr>
          <w:rFonts w:eastAsia="Calibri"/>
          <w:kern w:val="0"/>
          <w14:ligatures w14:val="none"/>
        </w:rPr>
        <w:t xml:space="preserve"> lõiked 2</w:t>
      </w:r>
      <w:r w:rsidR="00C36B68" w:rsidRPr="00D9208B">
        <w:rPr>
          <w:rFonts w:eastAsia="Calibri"/>
          <w:kern w:val="0"/>
          <w:vertAlign w:val="superscript"/>
          <w14:ligatures w14:val="none"/>
        </w:rPr>
        <w:t>1</w:t>
      </w:r>
      <w:r w:rsidR="00C36B68" w:rsidRPr="00D9208B">
        <w:rPr>
          <w:rFonts w:eastAsia="Calibri"/>
          <w:kern w:val="0"/>
          <w14:ligatures w14:val="none"/>
        </w:rPr>
        <w:t xml:space="preserve"> ja 3 tunnistatakse kehtetuks;</w:t>
      </w:r>
    </w:p>
    <w:p w14:paraId="65384C19" w14:textId="77777777" w:rsidR="00C36B68" w:rsidRPr="00D9208B" w:rsidRDefault="00C36B68" w:rsidP="00C36B68">
      <w:pPr>
        <w:jc w:val="both"/>
        <w:rPr>
          <w:rFonts w:eastAsia="Calibri"/>
          <w:kern w:val="0"/>
          <w14:ligatures w14:val="none"/>
        </w:rPr>
      </w:pPr>
    </w:p>
    <w:p w14:paraId="3BCC5032" w14:textId="72592B57" w:rsidR="00C36B68" w:rsidRPr="00D9208B" w:rsidRDefault="006960EA" w:rsidP="00C36B68">
      <w:pPr>
        <w:jc w:val="both"/>
        <w:rPr>
          <w:rFonts w:eastAsia="Calibri"/>
        </w:rPr>
      </w:pPr>
      <w:r>
        <w:rPr>
          <w:rFonts w:eastAsia="Calibri"/>
          <w:b/>
          <w:bCs/>
          <w:kern w:val="0"/>
          <w14:ligatures w14:val="none"/>
        </w:rPr>
        <w:t>4</w:t>
      </w:r>
      <w:r w:rsidR="00413AD9">
        <w:rPr>
          <w:rFonts w:eastAsia="Calibri"/>
          <w:b/>
          <w:bCs/>
          <w:kern w:val="0"/>
          <w14:ligatures w14:val="none"/>
        </w:rPr>
        <w:t>8</w:t>
      </w:r>
      <w:r w:rsidR="00C36B68" w:rsidRPr="00D9208B">
        <w:rPr>
          <w:rFonts w:eastAsia="Calibri"/>
          <w:b/>
          <w:bCs/>
          <w:kern w:val="0"/>
          <w14:ligatures w14:val="none"/>
        </w:rPr>
        <w:t>)</w:t>
      </w:r>
      <w:r w:rsidR="00C36B68" w:rsidRPr="00D9208B">
        <w:rPr>
          <w:rFonts w:eastAsia="Calibri"/>
          <w:kern w:val="0"/>
          <w14:ligatures w14:val="none"/>
        </w:rPr>
        <w:t xml:space="preserve"> paragrahvi 177 täiendatakse lõi</w:t>
      </w:r>
      <w:r w:rsidR="00B30E17">
        <w:rPr>
          <w:rFonts w:eastAsia="Calibri"/>
          <w:kern w:val="0"/>
          <w14:ligatures w14:val="none"/>
        </w:rPr>
        <w:t xml:space="preserve">getega </w:t>
      </w:r>
      <w:r w:rsidR="00C36B68" w:rsidRPr="00D9208B">
        <w:rPr>
          <w:rFonts w:eastAsia="Calibri"/>
          <w:kern w:val="0"/>
          <w14:ligatures w14:val="none"/>
        </w:rPr>
        <w:t>5</w:t>
      </w:r>
      <w:r w:rsidR="00B30E17">
        <w:rPr>
          <w:rFonts w:eastAsia="Calibri"/>
          <w:kern w:val="0"/>
          <w14:ligatures w14:val="none"/>
        </w:rPr>
        <w:t xml:space="preserve">–7 </w:t>
      </w:r>
      <w:r w:rsidR="00C36B68" w:rsidRPr="00D9208B">
        <w:rPr>
          <w:rFonts w:eastAsia="Calibri"/>
          <w:kern w:val="0"/>
          <w14:ligatures w14:val="none"/>
        </w:rPr>
        <w:t>järgmises sõnastuses:</w:t>
      </w:r>
    </w:p>
    <w:p w14:paraId="282D6455" w14:textId="77777777" w:rsidR="00C36B68" w:rsidRPr="00D9208B" w:rsidRDefault="00C36B68" w:rsidP="00C36B68">
      <w:pPr>
        <w:jc w:val="both"/>
        <w:rPr>
          <w:rFonts w:eastAsia="Calibri"/>
          <w:kern w:val="0"/>
          <w14:ligatures w14:val="none"/>
        </w:rPr>
      </w:pPr>
    </w:p>
    <w:p w14:paraId="706EE65F" w14:textId="77777777" w:rsidR="00C36B68" w:rsidRPr="00D9208B" w:rsidRDefault="00C36B68" w:rsidP="00C36B68">
      <w:pPr>
        <w:jc w:val="both"/>
        <w:rPr>
          <w:rFonts w:eastAsia="Calibri"/>
          <w:kern w:val="0"/>
          <w14:ligatures w14:val="none"/>
        </w:rPr>
      </w:pPr>
      <w:bookmarkStart w:id="90" w:name="_Hlk134100708"/>
      <w:r w:rsidRPr="00D9208B">
        <w:rPr>
          <w:rFonts w:eastAsia="Calibri"/>
          <w:kern w:val="0"/>
          <w14:ligatures w14:val="none"/>
        </w:rPr>
        <w:t>„(5) Eesti Töötukassa keeldub käesoleva paragrahvi lõikes 1 nimetatud loa andmisest</w:t>
      </w:r>
      <w:commentRangeStart w:id="91"/>
      <w:r w:rsidRPr="00D9208B">
        <w:rPr>
          <w:rFonts w:eastAsia="Calibri"/>
          <w:kern w:val="0"/>
          <w14:ligatures w14:val="none"/>
        </w:rPr>
        <w:t xml:space="preserve">, </w:t>
      </w:r>
      <w:bookmarkStart w:id="92" w:name="_Hlk158391794"/>
      <w:r w:rsidRPr="00D9208B">
        <w:rPr>
          <w:rFonts w:eastAsia="Calibri"/>
          <w:kern w:val="0"/>
          <w14:ligatures w14:val="none"/>
        </w:rPr>
        <w:t>kui</w:t>
      </w:r>
      <w:r>
        <w:rPr>
          <w:rFonts w:eastAsia="Calibri"/>
          <w:kern w:val="0"/>
          <w14:ligatures w14:val="none"/>
        </w:rPr>
        <w:t xml:space="preserve"> on täidetud järgmised tingimused</w:t>
      </w:r>
      <w:r w:rsidRPr="00D9208B">
        <w:rPr>
          <w:rFonts w:eastAsia="Calibri"/>
          <w:kern w:val="0"/>
          <w14:ligatures w14:val="none"/>
        </w:rPr>
        <w:t>:</w:t>
      </w:r>
      <w:bookmarkStart w:id="93" w:name="_Hlk158039070"/>
      <w:commentRangeEnd w:id="91"/>
      <w:r w:rsidR="001D0300">
        <w:rPr>
          <w:rStyle w:val="Kommentaariviide"/>
          <w:kern w:val="0"/>
          <w14:ligatures w14:val="none"/>
        </w:rPr>
        <w:commentReference w:id="91"/>
      </w:r>
    </w:p>
    <w:p w14:paraId="6988AE04" w14:textId="77777777" w:rsidR="00C36B68" w:rsidRPr="00D9208B" w:rsidRDefault="00C36B68" w:rsidP="00C36B68">
      <w:pPr>
        <w:jc w:val="both"/>
        <w:rPr>
          <w:rFonts w:eastAsia="Calibri"/>
          <w:kern w:val="0"/>
          <w14:ligatures w14:val="none"/>
        </w:rPr>
      </w:pPr>
      <w:r w:rsidRPr="00D9208B">
        <w:rPr>
          <w:rFonts w:eastAsia="Calibri"/>
          <w:kern w:val="0"/>
          <w14:ligatures w14:val="none"/>
        </w:rPr>
        <w:t>1) välismaalast arvestatakse sisserände piirarvu täitumise arvutamisel</w:t>
      </w:r>
      <w:bookmarkEnd w:id="93"/>
      <w:r w:rsidRPr="00D9208B">
        <w:rPr>
          <w:rFonts w:eastAsia="Calibri"/>
          <w:kern w:val="0"/>
          <w14:ligatures w14:val="none"/>
        </w:rPr>
        <w:t>;</w:t>
      </w:r>
    </w:p>
    <w:p w14:paraId="3B88B1AF" w14:textId="77777777" w:rsidR="00C36B68" w:rsidRDefault="00C36B68" w:rsidP="00C36B68">
      <w:pPr>
        <w:jc w:val="both"/>
        <w:rPr>
          <w:rFonts w:eastAsia="Calibri"/>
          <w:kern w:val="0"/>
          <w14:ligatures w14:val="none"/>
        </w:rPr>
      </w:pPr>
      <w:r w:rsidRPr="00D9208B">
        <w:rPr>
          <w:rFonts w:eastAsia="Calibri"/>
          <w:kern w:val="0"/>
          <w14:ligatures w14:val="none"/>
        </w:rPr>
        <w:t>2) loa taotluse kohta otsuse tegemise päeval on selle aasta sisserände piirarv täitunud</w:t>
      </w:r>
      <w:r>
        <w:rPr>
          <w:rFonts w:eastAsia="Calibri"/>
          <w:kern w:val="0"/>
          <w14:ligatures w14:val="none"/>
        </w:rPr>
        <w:t>;</w:t>
      </w:r>
    </w:p>
    <w:p w14:paraId="7DE12B83" w14:textId="738A4162" w:rsidR="00C36B68" w:rsidRDefault="00C36B68" w:rsidP="00C36B68">
      <w:pPr>
        <w:jc w:val="both"/>
        <w:rPr>
          <w:rFonts w:eastAsia="Calibri"/>
          <w:kern w:val="0"/>
          <w14:ligatures w14:val="none"/>
        </w:rPr>
      </w:pPr>
      <w:r w:rsidRPr="00D9208B">
        <w:rPr>
          <w:rFonts w:eastAsia="Calibri"/>
          <w:kern w:val="0"/>
          <w14:ligatures w14:val="none"/>
        </w:rPr>
        <w:t>3) järgmise aasta sisserände piirarvu kehtestamiseni on üle kuue kuu.</w:t>
      </w:r>
      <w:bookmarkEnd w:id="92"/>
    </w:p>
    <w:p w14:paraId="54E17912" w14:textId="77777777" w:rsidR="00B30E17" w:rsidRPr="00D9208B" w:rsidRDefault="00B30E17" w:rsidP="00C36B68">
      <w:pPr>
        <w:jc w:val="both"/>
        <w:rPr>
          <w:rFonts w:eastAsia="Calibri"/>
          <w:kern w:val="0"/>
          <w14:ligatures w14:val="none"/>
        </w:rPr>
      </w:pPr>
    </w:p>
    <w:bookmarkEnd w:id="90"/>
    <w:p w14:paraId="1FEB08F6" w14:textId="574EF623" w:rsidR="00C36B68" w:rsidRPr="00D9208B" w:rsidRDefault="00C36B68" w:rsidP="00C36B68">
      <w:pPr>
        <w:jc w:val="both"/>
        <w:rPr>
          <w:rFonts w:eastAsia="Calibri"/>
          <w:kern w:val="0"/>
          <w14:ligatures w14:val="none"/>
        </w:rPr>
      </w:pPr>
      <w:r w:rsidRPr="00D9208B">
        <w:rPr>
          <w:rFonts w:eastAsia="Calibri"/>
          <w:kern w:val="0"/>
          <w14:ligatures w14:val="none"/>
        </w:rPr>
        <w:t xml:space="preserve">(6) </w:t>
      </w:r>
      <w:r w:rsidR="00D76C16" w:rsidRPr="00D76C16">
        <w:rPr>
          <w:rFonts w:eastAsia="Calibri"/>
          <w:kern w:val="0"/>
          <w14:ligatures w14:val="none"/>
        </w:rPr>
        <w:t>Politsei- ja Piirivalveamet esitab Eesti Töötukassale käesoleva paragrahvi lõikes 1 nimetatud loa taotluse andmed.</w:t>
      </w:r>
    </w:p>
    <w:p w14:paraId="16C39206" w14:textId="77777777" w:rsidR="00C36B68" w:rsidRPr="00D9208B" w:rsidRDefault="00C36B68" w:rsidP="00C36B68">
      <w:pPr>
        <w:jc w:val="both"/>
        <w:rPr>
          <w:rFonts w:eastAsia="Calibri"/>
          <w:kern w:val="0"/>
          <w14:ligatures w14:val="none"/>
        </w:rPr>
      </w:pPr>
    </w:p>
    <w:p w14:paraId="67C59CAF" w14:textId="27F4BB8B" w:rsidR="00C36B68" w:rsidRPr="00D9208B" w:rsidRDefault="00C36B68" w:rsidP="00C36B68">
      <w:pPr>
        <w:jc w:val="both"/>
        <w:rPr>
          <w:rFonts w:eastAsia="Calibri"/>
          <w:kern w:val="0"/>
          <w14:ligatures w14:val="none"/>
        </w:rPr>
      </w:pPr>
      <w:r w:rsidRPr="00D9208B">
        <w:rPr>
          <w:rFonts w:eastAsia="Calibri"/>
          <w:kern w:val="0"/>
          <w14:ligatures w14:val="none"/>
        </w:rPr>
        <w:t xml:space="preserve">(7) </w:t>
      </w:r>
      <w:r w:rsidR="00855810" w:rsidRPr="00D76C16">
        <w:rPr>
          <w:rFonts w:eastAsia="Calibri"/>
          <w:kern w:val="0"/>
          <w14:ligatures w14:val="none"/>
        </w:rPr>
        <w:t xml:space="preserve">Eesti Töötukassa esitab Politsei- ja Piirivalveametile </w:t>
      </w:r>
      <w:r w:rsidR="00EE00B3">
        <w:rPr>
          <w:rFonts w:eastAsia="Calibri"/>
          <w:kern w:val="0"/>
          <w14:ligatures w14:val="none"/>
        </w:rPr>
        <w:t xml:space="preserve">käesoleva paragrahvi lõikes 1 nimetatud </w:t>
      </w:r>
      <w:r w:rsidR="00855810" w:rsidRPr="00D76C16">
        <w:rPr>
          <w:rFonts w:eastAsia="Calibri"/>
          <w:kern w:val="0"/>
          <w14:ligatures w14:val="none"/>
        </w:rPr>
        <w:t xml:space="preserve">loa </w:t>
      </w:r>
      <w:r w:rsidR="00EE00B3">
        <w:rPr>
          <w:rFonts w:eastAsia="Calibri"/>
          <w:kern w:val="0"/>
          <w14:ligatures w14:val="none"/>
        </w:rPr>
        <w:t>an</w:t>
      </w:r>
      <w:r w:rsidR="00EE00B3" w:rsidRPr="00D76C16">
        <w:rPr>
          <w:rFonts w:eastAsia="Calibri"/>
          <w:kern w:val="0"/>
          <w14:ligatures w14:val="none"/>
        </w:rPr>
        <w:t>dmed</w:t>
      </w:r>
      <w:r w:rsidRPr="00900A71">
        <w:rPr>
          <w:rFonts w:eastAsia="Calibri"/>
          <w:kern w:val="0"/>
          <w14:ligatures w14:val="none"/>
        </w:rPr>
        <w:t>.</w:t>
      </w:r>
      <w:r w:rsidRPr="00D9208B">
        <w:rPr>
          <w:rFonts w:eastAsia="Calibri"/>
          <w:kern w:val="0"/>
          <w14:ligatures w14:val="none"/>
        </w:rPr>
        <w:t>“;</w:t>
      </w:r>
    </w:p>
    <w:p w14:paraId="2318E1BC" w14:textId="77777777" w:rsidR="00C36B68" w:rsidRPr="00D9208B" w:rsidRDefault="00C36B68" w:rsidP="00C36B68">
      <w:pPr>
        <w:jc w:val="both"/>
        <w:rPr>
          <w:rFonts w:eastAsia="Calibri"/>
          <w:kern w:val="0"/>
          <w14:ligatures w14:val="none"/>
        </w:rPr>
      </w:pPr>
    </w:p>
    <w:p w14:paraId="0C989BF4" w14:textId="61E0A8F5" w:rsidR="00C36B68" w:rsidRPr="00D9208B" w:rsidRDefault="00413AD9" w:rsidP="00C36B68">
      <w:pPr>
        <w:jc w:val="both"/>
        <w:rPr>
          <w:rFonts w:eastAsia="Calibri"/>
          <w:kern w:val="0"/>
          <w14:ligatures w14:val="none"/>
        </w:rPr>
      </w:pPr>
      <w:r>
        <w:rPr>
          <w:rFonts w:eastAsia="Calibri"/>
          <w:b/>
          <w:bCs/>
          <w:kern w:val="0"/>
          <w14:ligatures w14:val="none"/>
        </w:rPr>
        <w:t>49</w:t>
      </w:r>
      <w:r w:rsidR="00C36B68" w:rsidRPr="00D9208B">
        <w:rPr>
          <w:rFonts w:eastAsia="Calibri"/>
          <w:b/>
          <w:bCs/>
          <w:kern w:val="0"/>
          <w14:ligatures w14:val="none"/>
        </w:rPr>
        <w:t>)</w:t>
      </w:r>
      <w:r w:rsidR="00C36B68" w:rsidRPr="00D9208B">
        <w:rPr>
          <w:rFonts w:eastAsia="Calibri"/>
          <w:kern w:val="0"/>
          <w14:ligatures w14:val="none"/>
        </w:rPr>
        <w:t xml:space="preserve"> paragrahvi 181 lõike 1 punkt 13 tunnistatakse kehtetuks;</w:t>
      </w:r>
    </w:p>
    <w:p w14:paraId="55A38B06" w14:textId="77777777" w:rsidR="00C36B68" w:rsidRPr="00D9208B" w:rsidRDefault="00C36B68" w:rsidP="00C36B68">
      <w:pPr>
        <w:jc w:val="both"/>
        <w:rPr>
          <w:rFonts w:eastAsia="Calibri"/>
          <w:kern w:val="0"/>
          <w14:ligatures w14:val="none"/>
        </w:rPr>
      </w:pPr>
    </w:p>
    <w:p w14:paraId="7E194589" w14:textId="02BE9EB1" w:rsidR="00C36B68" w:rsidRPr="00D9208B" w:rsidRDefault="006960EA" w:rsidP="00C36B68">
      <w:pPr>
        <w:jc w:val="both"/>
        <w:rPr>
          <w:rFonts w:eastAsia="Calibri"/>
          <w:kern w:val="0"/>
          <w14:ligatures w14:val="none"/>
        </w:rPr>
      </w:pPr>
      <w:r>
        <w:rPr>
          <w:rFonts w:eastAsia="Calibri"/>
          <w:b/>
          <w:bCs/>
          <w:kern w:val="0"/>
          <w14:ligatures w14:val="none"/>
        </w:rPr>
        <w:t>50</w:t>
      </w:r>
      <w:r w:rsidR="00C36B68" w:rsidRPr="00D9208B">
        <w:rPr>
          <w:rFonts w:eastAsia="Calibri"/>
          <w:b/>
          <w:bCs/>
          <w:kern w:val="0"/>
          <w14:ligatures w14:val="none"/>
        </w:rPr>
        <w:t>)</w:t>
      </w:r>
      <w:r w:rsidR="00C36B68" w:rsidRPr="00D9208B">
        <w:rPr>
          <w:rFonts w:eastAsia="Calibri"/>
          <w:kern w:val="0"/>
          <w14:ligatures w14:val="none"/>
        </w:rPr>
        <w:t xml:space="preserve"> paragrahvi 181 lõiget 2 täiendatakse punktiga 7 järgmises sõnastuses:</w:t>
      </w:r>
    </w:p>
    <w:p w14:paraId="2A8D893D" w14:textId="77777777" w:rsidR="00C36B68" w:rsidRPr="00D9208B" w:rsidRDefault="00C36B68" w:rsidP="00C36B68">
      <w:pPr>
        <w:jc w:val="both"/>
        <w:rPr>
          <w:rFonts w:eastAsia="Calibri"/>
          <w:kern w:val="0"/>
          <w14:ligatures w14:val="none"/>
        </w:rPr>
      </w:pPr>
    </w:p>
    <w:p w14:paraId="12D6B55E" w14:textId="77777777" w:rsidR="00C36B68" w:rsidRPr="00D9208B" w:rsidRDefault="00C36B68" w:rsidP="00C36B68">
      <w:pPr>
        <w:jc w:val="both"/>
        <w:rPr>
          <w:rFonts w:eastAsia="Calibri"/>
          <w:kern w:val="0"/>
          <w14:ligatures w14:val="none"/>
        </w:rPr>
      </w:pPr>
      <w:r w:rsidRPr="00D9208B">
        <w:rPr>
          <w:rFonts w:eastAsia="Calibri"/>
          <w:kern w:val="0"/>
          <w14:ligatures w14:val="none"/>
        </w:rPr>
        <w:t>„7) lühiajaliseks töötamiseks käesoleva seaduse § 176</w:t>
      </w:r>
      <w:r w:rsidRPr="00D9208B">
        <w:rPr>
          <w:rFonts w:eastAsia="Calibri"/>
          <w:kern w:val="0"/>
          <w:vertAlign w:val="superscript"/>
          <w14:ligatures w14:val="none"/>
        </w:rPr>
        <w:t>2</w:t>
      </w:r>
      <w:r w:rsidRPr="00D9208B">
        <w:rPr>
          <w:rFonts w:eastAsia="Calibri"/>
          <w:kern w:val="0"/>
          <w14:ligatures w14:val="none"/>
        </w:rPr>
        <w:t xml:space="preserve"> lõike 1 alusel.“;</w:t>
      </w:r>
    </w:p>
    <w:p w14:paraId="51F88035" w14:textId="77777777" w:rsidR="00C36B68" w:rsidRPr="00D9208B" w:rsidRDefault="00C36B68" w:rsidP="00C36B68">
      <w:pPr>
        <w:jc w:val="both"/>
        <w:rPr>
          <w:rFonts w:eastAsia="Calibri"/>
          <w:kern w:val="0"/>
          <w14:ligatures w14:val="none"/>
        </w:rPr>
      </w:pPr>
    </w:p>
    <w:p w14:paraId="455B5FC6" w14:textId="65DA9E0D" w:rsidR="00C36B68" w:rsidRPr="00D9208B" w:rsidRDefault="006960EA" w:rsidP="00C36B68">
      <w:pPr>
        <w:jc w:val="both"/>
        <w:rPr>
          <w:rFonts w:eastAsia="Calibri"/>
          <w:kern w:val="0"/>
          <w14:ligatures w14:val="none"/>
        </w:rPr>
      </w:pPr>
      <w:r>
        <w:rPr>
          <w:rFonts w:eastAsia="Calibri"/>
          <w:b/>
          <w:bCs/>
          <w:kern w:val="0"/>
          <w14:ligatures w14:val="none"/>
        </w:rPr>
        <w:t>5</w:t>
      </w:r>
      <w:r w:rsidR="00413AD9">
        <w:rPr>
          <w:rFonts w:eastAsia="Calibri"/>
          <w:b/>
          <w:bCs/>
          <w:kern w:val="0"/>
          <w14:ligatures w14:val="none"/>
        </w:rPr>
        <w:t>1</w:t>
      </w:r>
      <w:r w:rsidR="00C36B68" w:rsidRPr="00D9208B">
        <w:rPr>
          <w:rFonts w:eastAsia="Calibri"/>
          <w:b/>
          <w:bCs/>
          <w:kern w:val="0"/>
          <w14:ligatures w14:val="none"/>
        </w:rPr>
        <w:t>)</w:t>
      </w:r>
      <w:r w:rsidR="00C36B68" w:rsidRPr="00D9208B">
        <w:rPr>
          <w:rFonts w:eastAsia="Calibri"/>
          <w:kern w:val="0"/>
          <w14:ligatures w14:val="none"/>
        </w:rPr>
        <w:t xml:space="preserve"> paragrahvi 181</w:t>
      </w:r>
      <w:r w:rsidR="00C36B68" w:rsidRPr="00D9208B">
        <w:rPr>
          <w:rFonts w:eastAsia="Calibri"/>
          <w:kern w:val="0"/>
          <w:vertAlign w:val="superscript"/>
          <w14:ligatures w14:val="none"/>
        </w:rPr>
        <w:t>1</w:t>
      </w:r>
      <w:r w:rsidR="00C36B68" w:rsidRPr="00D9208B">
        <w:rPr>
          <w:rFonts w:eastAsia="Calibri"/>
          <w:kern w:val="0"/>
          <w14:ligatures w14:val="none"/>
        </w:rPr>
        <w:t xml:space="preserve"> lõike 1 punktis 1 asendatakse sõnad „Eestis registrisse vähemalt viis“ tekstiosaga „Eesti äriregistrisse vähemalt 12“;</w:t>
      </w:r>
    </w:p>
    <w:p w14:paraId="5D7605B2" w14:textId="77777777" w:rsidR="00C36B68" w:rsidRPr="00D9208B" w:rsidRDefault="00C36B68" w:rsidP="00C36B68">
      <w:pPr>
        <w:jc w:val="both"/>
        <w:rPr>
          <w:rFonts w:eastAsia="Calibri"/>
          <w:kern w:val="0"/>
          <w14:ligatures w14:val="none"/>
        </w:rPr>
      </w:pPr>
    </w:p>
    <w:p w14:paraId="13C5648B" w14:textId="0EEE49F2" w:rsidR="00C36B68" w:rsidRPr="00D9208B" w:rsidRDefault="006960EA" w:rsidP="00C36B68">
      <w:pPr>
        <w:jc w:val="both"/>
        <w:rPr>
          <w:rFonts w:eastAsia="Calibri"/>
          <w:kern w:val="0"/>
          <w14:ligatures w14:val="none"/>
        </w:rPr>
      </w:pPr>
      <w:r>
        <w:rPr>
          <w:rFonts w:eastAsia="Calibri"/>
          <w:b/>
          <w:bCs/>
          <w:kern w:val="0"/>
          <w14:ligatures w14:val="none"/>
        </w:rPr>
        <w:t>5</w:t>
      </w:r>
      <w:r w:rsidR="00413AD9">
        <w:rPr>
          <w:rFonts w:eastAsia="Calibri"/>
          <w:b/>
          <w:bCs/>
          <w:kern w:val="0"/>
          <w14:ligatures w14:val="none"/>
        </w:rPr>
        <w:t>2</w:t>
      </w:r>
      <w:r w:rsidR="00C36B68" w:rsidRPr="00D9208B">
        <w:rPr>
          <w:rFonts w:eastAsia="Calibri"/>
          <w:b/>
          <w:bCs/>
          <w:kern w:val="0"/>
          <w14:ligatures w14:val="none"/>
        </w:rPr>
        <w:t>)</w:t>
      </w:r>
      <w:r w:rsidR="00C36B68" w:rsidRPr="00D9208B">
        <w:rPr>
          <w:rFonts w:eastAsia="Calibri"/>
          <w:kern w:val="0"/>
          <w14:ligatures w14:val="none"/>
        </w:rPr>
        <w:t xml:space="preserve"> paragrahvi 181</w:t>
      </w:r>
      <w:r w:rsidR="00C36B68" w:rsidRPr="00D9208B">
        <w:rPr>
          <w:rFonts w:eastAsia="Calibri"/>
          <w:kern w:val="0"/>
          <w:vertAlign w:val="superscript"/>
          <w14:ligatures w14:val="none"/>
        </w:rPr>
        <w:t>1</w:t>
      </w:r>
      <w:r w:rsidR="00C36B68" w:rsidRPr="00D9208B">
        <w:rPr>
          <w:rFonts w:eastAsia="Calibri"/>
          <w:kern w:val="0"/>
          <w14:ligatures w14:val="none"/>
        </w:rPr>
        <w:t xml:space="preserve"> lõike 1 punktis 2 ja lõikes 2 asendatakse sõna „viie“ arvuga „12“;</w:t>
      </w:r>
    </w:p>
    <w:p w14:paraId="16AEEB09" w14:textId="77777777" w:rsidR="00C36B68" w:rsidRPr="00D9208B" w:rsidRDefault="00C36B68" w:rsidP="00C36B68">
      <w:pPr>
        <w:jc w:val="both"/>
        <w:rPr>
          <w:rFonts w:eastAsia="Calibri"/>
          <w:kern w:val="0"/>
          <w14:ligatures w14:val="none"/>
        </w:rPr>
      </w:pPr>
    </w:p>
    <w:p w14:paraId="4F7B7722" w14:textId="66977EA3" w:rsidR="00C36B68" w:rsidRPr="00D9208B" w:rsidRDefault="006960EA" w:rsidP="00C36B68">
      <w:pPr>
        <w:jc w:val="both"/>
        <w:rPr>
          <w:rFonts w:eastAsia="Calibri"/>
          <w:kern w:val="0"/>
          <w14:ligatures w14:val="none"/>
        </w:rPr>
      </w:pPr>
      <w:r>
        <w:rPr>
          <w:rFonts w:eastAsia="Calibri"/>
          <w:b/>
          <w:bCs/>
          <w:kern w:val="0"/>
          <w14:ligatures w14:val="none"/>
        </w:rPr>
        <w:t>5</w:t>
      </w:r>
      <w:r w:rsidR="00413AD9">
        <w:rPr>
          <w:rFonts w:eastAsia="Calibri"/>
          <w:b/>
          <w:bCs/>
          <w:kern w:val="0"/>
          <w14:ligatures w14:val="none"/>
        </w:rPr>
        <w:t>3</w:t>
      </w:r>
      <w:r w:rsidR="00C36B68" w:rsidRPr="00D9208B">
        <w:rPr>
          <w:rFonts w:eastAsia="Calibri"/>
          <w:b/>
          <w:bCs/>
          <w:kern w:val="0"/>
          <w14:ligatures w14:val="none"/>
        </w:rPr>
        <w:t>)</w:t>
      </w:r>
      <w:r w:rsidR="00C36B68" w:rsidRPr="00D9208B">
        <w:rPr>
          <w:rFonts w:eastAsia="Calibri"/>
          <w:kern w:val="0"/>
          <w14:ligatures w14:val="none"/>
        </w:rPr>
        <w:t xml:space="preserve"> paragrahv 181</w:t>
      </w:r>
      <w:r w:rsidR="00C36B68" w:rsidRPr="00D9208B">
        <w:rPr>
          <w:rFonts w:eastAsia="Calibri"/>
          <w:kern w:val="0"/>
          <w:vertAlign w:val="superscript"/>
          <w14:ligatures w14:val="none"/>
        </w:rPr>
        <w:t>4</w:t>
      </w:r>
      <w:r w:rsidR="00082711">
        <w:rPr>
          <w:rFonts w:eastAsia="Calibri"/>
          <w:kern w:val="0"/>
          <w14:ligatures w14:val="none"/>
        </w:rPr>
        <w:t xml:space="preserve"> ja</w:t>
      </w:r>
      <w:r w:rsidR="00C36B68">
        <w:rPr>
          <w:rFonts w:eastAsia="Calibri"/>
          <w:kern w:val="0"/>
          <w14:ligatures w14:val="none"/>
        </w:rPr>
        <w:t xml:space="preserve"> </w:t>
      </w:r>
      <w:r w:rsidR="00C36B68" w:rsidRPr="00D9208B">
        <w:rPr>
          <w:rFonts w:eastAsia="Calibri"/>
          <w:kern w:val="0"/>
          <w14:ligatures w14:val="none"/>
        </w:rPr>
        <w:t>§ 186 lõige 4 tunnistatakse kehtetuks;</w:t>
      </w:r>
    </w:p>
    <w:p w14:paraId="4E963C67" w14:textId="77777777" w:rsidR="00C36B68" w:rsidRDefault="00C36B68" w:rsidP="00C36B68">
      <w:pPr>
        <w:jc w:val="both"/>
        <w:rPr>
          <w:rFonts w:eastAsia="Calibri"/>
          <w:strike/>
          <w:kern w:val="0"/>
          <w14:ligatures w14:val="none"/>
        </w:rPr>
      </w:pPr>
    </w:p>
    <w:p w14:paraId="617804F0" w14:textId="5CE2161E" w:rsidR="000E5408" w:rsidRPr="000E5408" w:rsidRDefault="006960EA" w:rsidP="00C36B68">
      <w:pPr>
        <w:jc w:val="both"/>
        <w:rPr>
          <w:rFonts w:eastAsia="Calibri"/>
          <w:strike/>
          <w:kern w:val="0"/>
          <w14:ligatures w14:val="none"/>
        </w:rPr>
      </w:pPr>
      <w:r>
        <w:rPr>
          <w:b/>
          <w:bCs/>
        </w:rPr>
        <w:t>5</w:t>
      </w:r>
      <w:r w:rsidR="00413AD9">
        <w:rPr>
          <w:b/>
          <w:bCs/>
        </w:rPr>
        <w:t>4</w:t>
      </w:r>
      <w:r w:rsidR="000E5408" w:rsidRPr="00F005AE">
        <w:rPr>
          <w:b/>
          <w:bCs/>
        </w:rPr>
        <w:t xml:space="preserve">) </w:t>
      </w:r>
      <w:r w:rsidR="000E5408" w:rsidRPr="00A72BC6">
        <w:t>paragrahvi 190</w:t>
      </w:r>
      <w:r w:rsidR="000E5408" w:rsidRPr="00A72BC6">
        <w:rPr>
          <w:vertAlign w:val="superscript"/>
        </w:rPr>
        <w:t>12</w:t>
      </w:r>
      <w:r w:rsidR="000E5408" w:rsidRPr="00A72BC6">
        <w:t xml:space="preserve"> lõike 1 punktis 1 asendatakse sõnad „</w:t>
      </w:r>
      <w:bookmarkStart w:id="94" w:name="_Hlk166220781"/>
      <w:r w:rsidR="000E5408" w:rsidRPr="00A72BC6">
        <w:rPr>
          <w:shd w:val="clear" w:color="auto" w:fill="FFFFFF"/>
        </w:rPr>
        <w:t xml:space="preserve">kahe esimese aasta“ </w:t>
      </w:r>
      <w:r w:rsidR="00D91B3F">
        <w:rPr>
          <w:shd w:val="clear" w:color="auto" w:fill="FFFFFF"/>
        </w:rPr>
        <w:t>tekstiosaga</w:t>
      </w:r>
      <w:r w:rsidR="00D91B3F" w:rsidRPr="00A72BC6">
        <w:rPr>
          <w:shd w:val="clear" w:color="auto" w:fill="FFFFFF"/>
        </w:rPr>
        <w:t xml:space="preserve"> </w:t>
      </w:r>
      <w:r w:rsidR="000E5408" w:rsidRPr="00A72BC6">
        <w:rPr>
          <w:shd w:val="clear" w:color="auto" w:fill="FFFFFF"/>
        </w:rPr>
        <w:t>„esimese 12 kuu</w:t>
      </w:r>
      <w:bookmarkEnd w:id="94"/>
      <w:r w:rsidR="000E5408" w:rsidRPr="00A72BC6">
        <w:rPr>
          <w:shd w:val="clear" w:color="auto" w:fill="FFFFFF"/>
        </w:rPr>
        <w:t>“;</w:t>
      </w:r>
    </w:p>
    <w:p w14:paraId="5EC9D7BA" w14:textId="77777777" w:rsidR="000E5408" w:rsidRPr="00082711" w:rsidRDefault="000E5408" w:rsidP="00C36B68">
      <w:pPr>
        <w:jc w:val="both"/>
        <w:rPr>
          <w:rFonts w:eastAsia="Calibri"/>
          <w:kern w:val="0"/>
          <w14:ligatures w14:val="none"/>
        </w:rPr>
      </w:pPr>
    </w:p>
    <w:p w14:paraId="7B7EA5BE" w14:textId="6877741B" w:rsidR="00082711" w:rsidRPr="00082711" w:rsidRDefault="006960EA" w:rsidP="00C36B68">
      <w:pPr>
        <w:jc w:val="both"/>
        <w:rPr>
          <w:rFonts w:eastAsia="Calibri"/>
          <w:kern w:val="0"/>
          <w14:ligatures w14:val="none"/>
        </w:rPr>
      </w:pPr>
      <w:r>
        <w:rPr>
          <w:rFonts w:eastAsia="Calibri"/>
          <w:b/>
          <w:bCs/>
          <w:kern w:val="0"/>
          <w14:ligatures w14:val="none"/>
        </w:rPr>
        <w:t>5</w:t>
      </w:r>
      <w:r w:rsidR="00413AD9">
        <w:rPr>
          <w:rFonts w:eastAsia="Calibri"/>
          <w:b/>
          <w:bCs/>
          <w:kern w:val="0"/>
          <w14:ligatures w14:val="none"/>
        </w:rPr>
        <w:t>5</w:t>
      </w:r>
      <w:r w:rsidR="00082711" w:rsidRPr="00082711">
        <w:rPr>
          <w:rFonts w:eastAsia="Calibri"/>
          <w:b/>
          <w:bCs/>
          <w:kern w:val="0"/>
          <w14:ligatures w14:val="none"/>
        </w:rPr>
        <w:t>)</w:t>
      </w:r>
      <w:r w:rsidR="00082711" w:rsidRPr="00082711">
        <w:rPr>
          <w:rFonts w:eastAsia="Calibri"/>
          <w:kern w:val="0"/>
          <w14:ligatures w14:val="none"/>
        </w:rPr>
        <w:t xml:space="preserve"> </w:t>
      </w:r>
      <w:r w:rsidR="00082711">
        <w:rPr>
          <w:rFonts w:eastAsia="Calibri"/>
          <w:kern w:val="0"/>
          <w14:ligatures w14:val="none"/>
        </w:rPr>
        <w:t xml:space="preserve">paragrahv </w:t>
      </w:r>
      <w:r w:rsidR="00082711" w:rsidRPr="00082711">
        <w:rPr>
          <w:rFonts w:eastAsia="Calibri"/>
          <w:kern w:val="0"/>
          <w14:ligatures w14:val="none"/>
        </w:rPr>
        <w:t>200</w:t>
      </w:r>
      <w:r w:rsidR="00082711" w:rsidRPr="00082711">
        <w:rPr>
          <w:rFonts w:eastAsia="Calibri"/>
          <w:kern w:val="0"/>
          <w:vertAlign w:val="superscript"/>
          <w14:ligatures w14:val="none"/>
        </w:rPr>
        <w:t>4</w:t>
      </w:r>
      <w:r w:rsidR="00082711" w:rsidRPr="00082711">
        <w:rPr>
          <w:rFonts w:eastAsia="Calibri"/>
          <w:kern w:val="0"/>
          <w14:ligatures w14:val="none"/>
        </w:rPr>
        <w:t xml:space="preserve"> tunnistatakse kehtetuks;</w:t>
      </w:r>
    </w:p>
    <w:p w14:paraId="01B25CB3" w14:textId="77777777" w:rsidR="00082711" w:rsidRPr="00082711" w:rsidRDefault="00082711" w:rsidP="00C36B68">
      <w:pPr>
        <w:jc w:val="both"/>
        <w:rPr>
          <w:rFonts w:eastAsia="Calibri"/>
          <w:kern w:val="0"/>
          <w14:ligatures w14:val="none"/>
        </w:rPr>
      </w:pPr>
    </w:p>
    <w:p w14:paraId="1B40D2F9" w14:textId="49AE2FA3" w:rsidR="00D70FDB" w:rsidRPr="00D9208B" w:rsidRDefault="006960EA" w:rsidP="00D70FDB">
      <w:pPr>
        <w:jc w:val="both"/>
        <w:rPr>
          <w:rFonts w:eastAsia="Calibri"/>
          <w:kern w:val="0"/>
          <w14:ligatures w14:val="none"/>
        </w:rPr>
      </w:pPr>
      <w:r>
        <w:rPr>
          <w:rFonts w:eastAsia="Calibri"/>
          <w:b/>
          <w:bCs/>
          <w:kern w:val="0"/>
          <w14:ligatures w14:val="none"/>
        </w:rPr>
        <w:t>5</w:t>
      </w:r>
      <w:r w:rsidR="00413AD9">
        <w:rPr>
          <w:rFonts w:eastAsia="Calibri"/>
          <w:b/>
          <w:bCs/>
          <w:kern w:val="0"/>
          <w14:ligatures w14:val="none"/>
        </w:rPr>
        <w:t>6</w:t>
      </w:r>
      <w:r w:rsidR="00D70FDB" w:rsidRPr="00D9208B">
        <w:rPr>
          <w:rFonts w:eastAsia="Calibri"/>
          <w:b/>
          <w:bCs/>
          <w:kern w:val="0"/>
          <w14:ligatures w14:val="none"/>
        </w:rPr>
        <w:t>)</w:t>
      </w:r>
      <w:r w:rsidR="00D70FDB" w:rsidRPr="00D9208B">
        <w:rPr>
          <w:rFonts w:eastAsia="Calibri"/>
          <w:kern w:val="0"/>
          <w14:ligatures w14:val="none"/>
        </w:rPr>
        <w:t xml:space="preserve"> paragrahvi 210</w:t>
      </w:r>
      <w:r w:rsidR="00D70FDB" w:rsidRPr="00D9208B">
        <w:rPr>
          <w:rFonts w:eastAsia="Calibri"/>
          <w:kern w:val="0"/>
          <w:vertAlign w:val="superscript"/>
          <w14:ligatures w14:val="none"/>
        </w:rPr>
        <w:t>2</w:t>
      </w:r>
      <w:r w:rsidR="00D70FDB" w:rsidRPr="00D9208B">
        <w:rPr>
          <w:rFonts w:eastAsia="Calibri"/>
          <w:kern w:val="0"/>
          <w14:ligatures w14:val="none"/>
        </w:rPr>
        <w:t xml:space="preserve"> lõiget 1 täiendatakse punktiga </w:t>
      </w:r>
      <w:r w:rsidR="00D70FDB">
        <w:rPr>
          <w:rFonts w:eastAsia="Calibri"/>
          <w:kern w:val="0"/>
          <w14:ligatures w14:val="none"/>
        </w:rPr>
        <w:t>1</w:t>
      </w:r>
      <w:r w:rsidR="00D70FDB" w:rsidRPr="00413E80">
        <w:rPr>
          <w:rFonts w:eastAsia="Calibri"/>
          <w:kern w:val="0"/>
          <w:vertAlign w:val="superscript"/>
          <w14:ligatures w14:val="none"/>
        </w:rPr>
        <w:t>1</w:t>
      </w:r>
      <w:r w:rsidR="00D70FDB">
        <w:rPr>
          <w:rFonts w:eastAsia="Calibri"/>
          <w:kern w:val="0"/>
          <w14:ligatures w14:val="none"/>
        </w:rPr>
        <w:t xml:space="preserve"> </w:t>
      </w:r>
      <w:r w:rsidR="00D70FDB" w:rsidRPr="00D9208B">
        <w:rPr>
          <w:rFonts w:eastAsia="Calibri"/>
          <w:kern w:val="0"/>
          <w14:ligatures w14:val="none"/>
        </w:rPr>
        <w:t>järgmises sõnastuses:</w:t>
      </w:r>
    </w:p>
    <w:p w14:paraId="20EA6DDB" w14:textId="77777777" w:rsidR="00D70FDB" w:rsidRPr="00D9208B" w:rsidRDefault="00D70FDB" w:rsidP="00D70FDB">
      <w:pPr>
        <w:jc w:val="both"/>
        <w:rPr>
          <w:rFonts w:eastAsia="Calibri"/>
          <w:kern w:val="0"/>
          <w14:ligatures w14:val="none"/>
        </w:rPr>
      </w:pPr>
    </w:p>
    <w:p w14:paraId="5C852467" w14:textId="77777777" w:rsidR="00D70FDB" w:rsidRDefault="00D70FDB" w:rsidP="00D70FDB">
      <w:pPr>
        <w:jc w:val="both"/>
        <w:rPr>
          <w:rFonts w:eastAsia="Calibri"/>
          <w:kern w:val="0"/>
          <w14:ligatures w14:val="none"/>
        </w:rPr>
      </w:pPr>
      <w:r w:rsidRPr="00D9208B">
        <w:rPr>
          <w:rFonts w:eastAsia="Calibri"/>
          <w:kern w:val="0"/>
          <w14:ligatures w14:val="none"/>
        </w:rPr>
        <w:t>„</w:t>
      </w:r>
      <w:r>
        <w:rPr>
          <w:rFonts w:eastAsia="Calibri"/>
          <w:kern w:val="0"/>
          <w14:ligatures w14:val="none"/>
        </w:rPr>
        <w:t>1</w:t>
      </w:r>
      <w:r w:rsidRPr="00413E80">
        <w:rPr>
          <w:rFonts w:eastAsia="Calibri"/>
          <w:kern w:val="0"/>
          <w:vertAlign w:val="superscript"/>
          <w14:ligatures w14:val="none"/>
        </w:rPr>
        <w:t>1</w:t>
      </w:r>
      <w:r w:rsidRPr="00D9208B">
        <w:rPr>
          <w:rFonts w:eastAsia="Calibri"/>
          <w:kern w:val="0"/>
          <w14:ligatures w14:val="none"/>
        </w:rPr>
        <w:t>) välismaalane on läbinud kohanemisprogrammi</w:t>
      </w:r>
      <w:r>
        <w:rPr>
          <w:rFonts w:eastAsia="Calibri"/>
          <w:kern w:val="0"/>
          <w14:ligatures w14:val="none"/>
        </w:rPr>
        <w:t>;“;</w:t>
      </w:r>
    </w:p>
    <w:p w14:paraId="7AD265F2" w14:textId="77777777" w:rsidR="00D70FDB" w:rsidRDefault="00D70FDB" w:rsidP="00D70FDB">
      <w:pPr>
        <w:jc w:val="both"/>
        <w:rPr>
          <w:rFonts w:eastAsia="Calibri"/>
          <w:kern w:val="0"/>
          <w14:ligatures w14:val="none"/>
        </w:rPr>
      </w:pPr>
    </w:p>
    <w:p w14:paraId="749DEFA5" w14:textId="3A665569" w:rsidR="00D70FDB" w:rsidRPr="00D9208B" w:rsidRDefault="006960EA" w:rsidP="00D70FDB">
      <w:pPr>
        <w:jc w:val="both"/>
        <w:rPr>
          <w:rFonts w:eastAsia="Calibri"/>
          <w:kern w:val="0"/>
          <w14:ligatures w14:val="none"/>
        </w:rPr>
      </w:pPr>
      <w:r>
        <w:rPr>
          <w:rFonts w:eastAsia="Calibri"/>
          <w:b/>
          <w:bCs/>
          <w:kern w:val="0"/>
          <w14:ligatures w14:val="none"/>
        </w:rPr>
        <w:t>5</w:t>
      </w:r>
      <w:r w:rsidR="00413AD9">
        <w:rPr>
          <w:rFonts w:eastAsia="Calibri"/>
          <w:b/>
          <w:bCs/>
          <w:kern w:val="0"/>
          <w14:ligatures w14:val="none"/>
        </w:rPr>
        <w:t>7</w:t>
      </w:r>
      <w:r w:rsidR="00D70FDB" w:rsidRPr="00413E80">
        <w:rPr>
          <w:rFonts w:eastAsia="Calibri"/>
          <w:b/>
          <w:bCs/>
          <w:kern w:val="0"/>
          <w14:ligatures w14:val="none"/>
        </w:rPr>
        <w:t>)</w:t>
      </w:r>
      <w:r w:rsidR="00D70FDB">
        <w:rPr>
          <w:rFonts w:eastAsia="Calibri"/>
          <w:kern w:val="0"/>
          <w14:ligatures w14:val="none"/>
        </w:rPr>
        <w:t xml:space="preserve"> paragrahvi 210</w:t>
      </w:r>
      <w:r w:rsidR="00D70FDB" w:rsidRPr="00413E80">
        <w:rPr>
          <w:rFonts w:eastAsia="Calibri"/>
          <w:kern w:val="0"/>
          <w:vertAlign w:val="superscript"/>
          <w14:ligatures w14:val="none"/>
        </w:rPr>
        <w:t>2</w:t>
      </w:r>
      <w:r w:rsidR="00D70FDB" w:rsidRPr="009A75A0">
        <w:rPr>
          <w:rFonts w:eastAsia="Calibri"/>
          <w:kern w:val="0"/>
          <w14:ligatures w14:val="none"/>
        </w:rPr>
        <w:t xml:space="preserve"> </w:t>
      </w:r>
      <w:r w:rsidR="00D70FDB">
        <w:rPr>
          <w:rFonts w:eastAsia="Calibri"/>
          <w:kern w:val="0"/>
          <w14:ligatures w14:val="none"/>
        </w:rPr>
        <w:t>lõiget 1 täiendatakse punktiga 4 järgmises sõnastuses:</w:t>
      </w:r>
    </w:p>
    <w:p w14:paraId="69FF7B29" w14:textId="77777777" w:rsidR="00D70FDB" w:rsidRDefault="00D70FDB" w:rsidP="00D70FDB">
      <w:pPr>
        <w:jc w:val="both"/>
        <w:rPr>
          <w:rFonts w:eastAsia="Calibri"/>
          <w:kern w:val="0"/>
          <w14:ligatures w14:val="none"/>
        </w:rPr>
      </w:pPr>
    </w:p>
    <w:p w14:paraId="4D48B29B" w14:textId="0924B53B" w:rsidR="00C36B68" w:rsidRDefault="00D70FDB" w:rsidP="00D70FDB">
      <w:pPr>
        <w:jc w:val="both"/>
        <w:rPr>
          <w:rFonts w:eastAsia="Calibri"/>
          <w:kern w:val="0"/>
          <w14:ligatures w14:val="none"/>
        </w:rPr>
      </w:pPr>
      <w:r>
        <w:rPr>
          <w:rFonts w:eastAsia="Calibri"/>
          <w:kern w:val="0"/>
          <w14:ligatures w14:val="none"/>
        </w:rPr>
        <w:t>„4</w:t>
      </w:r>
      <w:r w:rsidRPr="00D9208B">
        <w:rPr>
          <w:rFonts w:eastAsia="Calibri"/>
          <w:kern w:val="0"/>
          <w14:ligatures w14:val="none"/>
        </w:rPr>
        <w:t>) välismaalane oskab eesti keelt vähemalt A2-tasemel.“;</w:t>
      </w:r>
    </w:p>
    <w:p w14:paraId="20201452" w14:textId="77777777" w:rsidR="00D73488" w:rsidRDefault="00D73488" w:rsidP="00C36B68">
      <w:pPr>
        <w:jc w:val="both"/>
        <w:rPr>
          <w:rFonts w:eastAsia="Calibri"/>
          <w:kern w:val="0"/>
          <w14:ligatures w14:val="none"/>
        </w:rPr>
      </w:pPr>
    </w:p>
    <w:p w14:paraId="0038F683" w14:textId="02E764C8" w:rsidR="00D73488" w:rsidRPr="00ED0FB1" w:rsidRDefault="006960EA" w:rsidP="00C54B54">
      <w:pPr>
        <w:keepNext/>
        <w:jc w:val="both"/>
        <w:rPr>
          <w:rFonts w:eastAsia="Calibri"/>
          <w:kern w:val="0"/>
          <w14:ligatures w14:val="none"/>
        </w:rPr>
      </w:pPr>
      <w:r>
        <w:rPr>
          <w:rFonts w:eastAsia="Calibri"/>
          <w:b/>
          <w:bCs/>
          <w:kern w:val="0"/>
          <w14:ligatures w14:val="none"/>
        </w:rPr>
        <w:lastRenderedPageBreak/>
        <w:t>5</w:t>
      </w:r>
      <w:r w:rsidR="00413AD9">
        <w:rPr>
          <w:rFonts w:eastAsia="Calibri"/>
          <w:b/>
          <w:bCs/>
          <w:kern w:val="0"/>
          <w14:ligatures w14:val="none"/>
        </w:rPr>
        <w:t>8</w:t>
      </w:r>
      <w:r w:rsidR="00D73488" w:rsidRPr="0033762F">
        <w:rPr>
          <w:rFonts w:eastAsia="Calibri"/>
          <w:b/>
          <w:bCs/>
          <w:kern w:val="0"/>
          <w14:ligatures w14:val="none"/>
        </w:rPr>
        <w:t>)</w:t>
      </w:r>
      <w:r w:rsidR="00D73488" w:rsidRPr="009A75A0">
        <w:rPr>
          <w:rFonts w:eastAsia="Calibri"/>
          <w:kern w:val="0"/>
          <w14:ligatures w14:val="none"/>
        </w:rPr>
        <w:t xml:space="preserve"> </w:t>
      </w:r>
      <w:r w:rsidR="00D73488" w:rsidRPr="00ED0FB1">
        <w:rPr>
          <w:rFonts w:eastAsia="Calibri"/>
          <w:kern w:val="0"/>
          <w14:ligatures w14:val="none"/>
        </w:rPr>
        <w:t>paragrahvi 210</w:t>
      </w:r>
      <w:r w:rsidR="00D73488" w:rsidRPr="00ED0FB1">
        <w:rPr>
          <w:rFonts w:eastAsia="Calibri"/>
          <w:kern w:val="0"/>
          <w:vertAlign w:val="superscript"/>
          <w14:ligatures w14:val="none"/>
        </w:rPr>
        <w:t>2</w:t>
      </w:r>
      <w:r w:rsidR="00D73488" w:rsidRPr="00ED0FB1">
        <w:rPr>
          <w:rFonts w:eastAsia="Calibri"/>
          <w:kern w:val="0"/>
          <w14:ligatures w14:val="none"/>
        </w:rPr>
        <w:t xml:space="preserve"> täiendatakse lõigetega </w:t>
      </w:r>
      <w:r w:rsidR="00E040D7" w:rsidRPr="00ED0FB1">
        <w:rPr>
          <w:rFonts w:eastAsia="Calibri"/>
          <w:kern w:val="0"/>
          <w14:ligatures w14:val="none"/>
        </w:rPr>
        <w:t>5 ja 6</w:t>
      </w:r>
      <w:r w:rsidR="00D73488" w:rsidRPr="00ED0FB1">
        <w:rPr>
          <w:rFonts w:eastAsia="Calibri"/>
          <w:kern w:val="0"/>
          <w14:ligatures w14:val="none"/>
        </w:rPr>
        <w:t xml:space="preserve"> järgmises sõnastuses:</w:t>
      </w:r>
    </w:p>
    <w:p w14:paraId="55ED3161" w14:textId="77777777" w:rsidR="00D73488" w:rsidRPr="00ED0FB1" w:rsidRDefault="00D73488" w:rsidP="00C54B54">
      <w:pPr>
        <w:keepNext/>
        <w:jc w:val="both"/>
        <w:rPr>
          <w:rFonts w:eastAsia="Calibri"/>
          <w:kern w:val="0"/>
          <w14:ligatures w14:val="none"/>
        </w:rPr>
      </w:pPr>
    </w:p>
    <w:p w14:paraId="6C22F0E4" w14:textId="7E8C086F" w:rsidR="00D73488" w:rsidRPr="00ED0FB1" w:rsidRDefault="00E040D7" w:rsidP="00C54B54">
      <w:pPr>
        <w:keepNext/>
        <w:jc w:val="both"/>
        <w:rPr>
          <w:rFonts w:eastAsia="Calibri"/>
          <w:kern w:val="0"/>
          <w14:ligatures w14:val="none"/>
        </w:rPr>
      </w:pPr>
      <w:r w:rsidRPr="00ED0FB1">
        <w:rPr>
          <w:rFonts w:eastAsia="Calibri"/>
          <w:kern w:val="0"/>
          <w14:ligatures w14:val="none"/>
        </w:rPr>
        <w:t>„</w:t>
      </w:r>
      <w:r w:rsidR="00D73488" w:rsidRPr="00ED0FB1">
        <w:rPr>
          <w:rFonts w:eastAsia="Calibri"/>
          <w:kern w:val="0"/>
          <w14:ligatures w14:val="none"/>
        </w:rPr>
        <w:t>(</w:t>
      </w:r>
      <w:r w:rsidRPr="00ED0FB1">
        <w:rPr>
          <w:rFonts w:eastAsia="Calibri"/>
          <w:kern w:val="0"/>
          <w14:ligatures w14:val="none"/>
        </w:rPr>
        <w:t>5</w:t>
      </w:r>
      <w:r w:rsidR="00D73488" w:rsidRPr="00ED0FB1">
        <w:rPr>
          <w:rFonts w:eastAsia="Calibri"/>
          <w:kern w:val="0"/>
          <w14:ligatures w14:val="none"/>
        </w:rPr>
        <w:t xml:space="preserve">) </w:t>
      </w:r>
      <w:r w:rsidR="0086226D">
        <w:rPr>
          <w:rFonts w:eastAsia="Calibri"/>
          <w:kern w:val="0"/>
          <w14:ligatures w14:val="none"/>
        </w:rPr>
        <w:t>Välismaalase</w:t>
      </w:r>
      <w:r w:rsidRPr="00ED0FB1">
        <w:rPr>
          <w:rFonts w:eastAsia="Calibri"/>
          <w:kern w:val="0"/>
          <w14:ligatures w14:val="none"/>
        </w:rPr>
        <w:t xml:space="preserve"> e</w:t>
      </w:r>
      <w:r w:rsidR="00D73488" w:rsidRPr="00ED0FB1">
        <w:rPr>
          <w:rFonts w:eastAsia="Calibri"/>
          <w:kern w:val="0"/>
          <w14:ligatures w14:val="none"/>
        </w:rPr>
        <w:t>esti keele oskust hinnatakse eesti keele tasemeeksamil keeleseaduses sätestatud tingimustel.</w:t>
      </w:r>
    </w:p>
    <w:p w14:paraId="13805749" w14:textId="77777777" w:rsidR="00D73488" w:rsidRPr="00ED0FB1" w:rsidRDefault="00D73488" w:rsidP="00D73488">
      <w:pPr>
        <w:jc w:val="both"/>
        <w:rPr>
          <w:rFonts w:eastAsia="Calibri"/>
          <w:kern w:val="0"/>
          <w14:ligatures w14:val="none"/>
        </w:rPr>
      </w:pPr>
    </w:p>
    <w:p w14:paraId="291A358F" w14:textId="092AF8F1" w:rsidR="00D73488" w:rsidRPr="00ED0FB1" w:rsidRDefault="00D73488" w:rsidP="00D73488">
      <w:pPr>
        <w:jc w:val="both"/>
        <w:rPr>
          <w:rFonts w:eastAsia="Calibri"/>
          <w:kern w:val="0"/>
          <w14:ligatures w14:val="none"/>
        </w:rPr>
      </w:pPr>
      <w:r w:rsidRPr="00ED0FB1">
        <w:rPr>
          <w:rFonts w:eastAsia="Calibri"/>
          <w:kern w:val="0"/>
          <w14:ligatures w14:val="none"/>
        </w:rPr>
        <w:t>(</w:t>
      </w:r>
      <w:r w:rsidR="003E5E02">
        <w:rPr>
          <w:rFonts w:eastAsia="Calibri"/>
          <w:kern w:val="0"/>
          <w14:ligatures w14:val="none"/>
        </w:rPr>
        <w:t>6</w:t>
      </w:r>
      <w:r w:rsidRPr="00ED0FB1">
        <w:rPr>
          <w:rFonts w:eastAsia="Calibri"/>
          <w:kern w:val="0"/>
          <w14:ligatures w14:val="none"/>
        </w:rPr>
        <w:t xml:space="preserve">) Eesti keele </w:t>
      </w:r>
      <w:r w:rsidR="0086226D">
        <w:rPr>
          <w:rFonts w:eastAsia="Calibri"/>
          <w:kern w:val="0"/>
          <w14:ligatures w14:val="none"/>
        </w:rPr>
        <w:t>taseme</w:t>
      </w:r>
      <w:r w:rsidRPr="00ED0FB1">
        <w:rPr>
          <w:rFonts w:eastAsia="Calibri"/>
          <w:kern w:val="0"/>
          <w14:ligatures w14:val="none"/>
        </w:rPr>
        <w:t xml:space="preserve">eksamit ei pea sooritama </w:t>
      </w:r>
      <w:bookmarkStart w:id="95" w:name="_Hlk164849284"/>
      <w:r w:rsidRPr="00ED0FB1">
        <w:rPr>
          <w:rFonts w:eastAsia="Calibri"/>
          <w:kern w:val="0"/>
          <w14:ligatures w14:val="none"/>
        </w:rPr>
        <w:t>välismaalane, kes on omandanud eesti keeles põhi-, kesk- või kõrghariduse.</w:t>
      </w:r>
      <w:r w:rsidR="00E040D7" w:rsidRPr="00ED0FB1">
        <w:rPr>
          <w:rFonts w:eastAsia="Calibri"/>
          <w:kern w:val="0"/>
          <w14:ligatures w14:val="none"/>
        </w:rPr>
        <w:t>“;</w:t>
      </w:r>
    </w:p>
    <w:bookmarkEnd w:id="95"/>
    <w:p w14:paraId="0E9943B5" w14:textId="77777777" w:rsidR="00D73488" w:rsidRPr="00ED0FB1" w:rsidRDefault="00D73488" w:rsidP="00C36B68">
      <w:pPr>
        <w:jc w:val="both"/>
        <w:rPr>
          <w:rFonts w:eastAsia="Calibri"/>
          <w:kern w:val="0"/>
          <w14:ligatures w14:val="none"/>
        </w:rPr>
      </w:pPr>
    </w:p>
    <w:p w14:paraId="7824C153" w14:textId="0211F2A6" w:rsidR="00D73488" w:rsidRPr="00ED0FB1" w:rsidRDefault="00413AD9" w:rsidP="00C36B68">
      <w:pPr>
        <w:jc w:val="both"/>
        <w:rPr>
          <w:rFonts w:eastAsia="Calibri"/>
          <w:kern w:val="0"/>
          <w14:ligatures w14:val="none"/>
        </w:rPr>
      </w:pPr>
      <w:r>
        <w:rPr>
          <w:rFonts w:eastAsia="Calibri"/>
          <w:b/>
          <w:bCs/>
          <w:kern w:val="0"/>
          <w14:ligatures w14:val="none"/>
        </w:rPr>
        <w:t>59</w:t>
      </w:r>
      <w:r w:rsidR="00D73488" w:rsidRPr="00F005AE">
        <w:rPr>
          <w:rFonts w:eastAsia="Calibri"/>
          <w:b/>
          <w:bCs/>
          <w:kern w:val="0"/>
          <w14:ligatures w14:val="none"/>
        </w:rPr>
        <w:t>)</w:t>
      </w:r>
      <w:r w:rsidR="00D73488" w:rsidRPr="005D77B3">
        <w:rPr>
          <w:rFonts w:eastAsia="Calibri"/>
          <w:b/>
          <w:bCs/>
          <w:kern w:val="0"/>
          <w14:ligatures w14:val="none"/>
        </w:rPr>
        <w:t xml:space="preserve"> </w:t>
      </w:r>
      <w:bookmarkStart w:id="96" w:name="_Hlk164848453"/>
      <w:r w:rsidR="00D73488" w:rsidRPr="00ED0FB1">
        <w:rPr>
          <w:rFonts w:eastAsia="Calibri"/>
          <w:kern w:val="0"/>
          <w14:ligatures w14:val="none"/>
        </w:rPr>
        <w:t xml:space="preserve">seaduse </w:t>
      </w:r>
      <w:r w:rsidR="00E040D7" w:rsidRPr="00ED0FB1">
        <w:rPr>
          <w:rFonts w:eastAsia="Calibri"/>
          <w:kern w:val="0"/>
          <w14:ligatures w14:val="none"/>
        </w:rPr>
        <w:t>3</w:t>
      </w:r>
      <w:r w:rsidR="00D73488" w:rsidRPr="00ED0FB1">
        <w:rPr>
          <w:rFonts w:eastAsia="Calibri"/>
          <w:kern w:val="0"/>
          <w14:ligatures w14:val="none"/>
        </w:rPr>
        <w:t xml:space="preserve">. peatüki 1. jao </w:t>
      </w:r>
      <w:r w:rsidR="0048288A" w:rsidRPr="00ED0FB1">
        <w:rPr>
          <w:rFonts w:eastAsia="Calibri"/>
          <w:kern w:val="0"/>
          <w14:ligatures w14:val="none"/>
        </w:rPr>
        <w:t>4</w:t>
      </w:r>
      <w:r w:rsidR="00D73488" w:rsidRPr="00ED0FB1">
        <w:rPr>
          <w:rFonts w:eastAsia="Calibri"/>
          <w:kern w:val="0"/>
          <w14:ligatures w14:val="none"/>
        </w:rPr>
        <w:t xml:space="preserve">. jaotise </w:t>
      </w:r>
      <w:r w:rsidR="00E040D7" w:rsidRPr="00ED0FB1">
        <w:rPr>
          <w:rFonts w:eastAsia="Calibri"/>
          <w:kern w:val="0"/>
          <w14:ligatures w14:val="none"/>
        </w:rPr>
        <w:t>9</w:t>
      </w:r>
      <w:r w:rsidR="00D73488" w:rsidRPr="00ED0FB1">
        <w:rPr>
          <w:rFonts w:eastAsia="Calibri"/>
          <w:kern w:val="0"/>
          <w14:ligatures w14:val="none"/>
        </w:rPr>
        <w:t>. alljaotist täiendatakse §-</w:t>
      </w:r>
      <w:r w:rsidR="0048288A" w:rsidRPr="00ED0FB1">
        <w:rPr>
          <w:rFonts w:eastAsia="Calibri"/>
          <w:kern w:val="0"/>
          <w14:ligatures w14:val="none"/>
        </w:rPr>
        <w:t>de</w:t>
      </w:r>
      <w:r w:rsidR="00D73488" w:rsidRPr="00ED0FB1">
        <w:rPr>
          <w:rFonts w:eastAsia="Calibri"/>
          <w:kern w:val="0"/>
          <w14:ligatures w14:val="none"/>
        </w:rPr>
        <w:t>ga 2</w:t>
      </w:r>
      <w:r w:rsidR="00E040D7" w:rsidRPr="00ED0FB1">
        <w:rPr>
          <w:rFonts w:eastAsia="Calibri"/>
          <w:kern w:val="0"/>
          <w14:ligatures w14:val="none"/>
        </w:rPr>
        <w:t>10</w:t>
      </w:r>
      <w:r w:rsidR="00E040D7" w:rsidRPr="00ED0FB1">
        <w:rPr>
          <w:rFonts w:eastAsia="Calibri"/>
          <w:kern w:val="0"/>
          <w:vertAlign w:val="superscript"/>
          <w14:ligatures w14:val="none"/>
        </w:rPr>
        <w:t>5</w:t>
      </w:r>
      <w:r w:rsidR="00E040D7" w:rsidRPr="00ED0FB1">
        <w:rPr>
          <w:rFonts w:eastAsia="Calibri"/>
          <w:kern w:val="0"/>
          <w14:ligatures w14:val="none"/>
        </w:rPr>
        <w:t xml:space="preserve"> ja 210</w:t>
      </w:r>
      <w:r w:rsidR="00E040D7" w:rsidRPr="00ED0FB1">
        <w:rPr>
          <w:rFonts w:eastAsia="Calibri"/>
          <w:kern w:val="0"/>
          <w:vertAlign w:val="superscript"/>
          <w14:ligatures w14:val="none"/>
        </w:rPr>
        <w:t>6</w:t>
      </w:r>
      <w:r w:rsidR="00D73488" w:rsidRPr="00ED0FB1">
        <w:rPr>
          <w:rFonts w:eastAsia="Calibri"/>
          <w:kern w:val="0"/>
          <w14:ligatures w14:val="none"/>
        </w:rPr>
        <w:t xml:space="preserve"> järgmises sõnastuses</w:t>
      </w:r>
      <w:r w:rsidR="00DD21CF">
        <w:rPr>
          <w:rFonts w:eastAsia="Calibri"/>
          <w:kern w:val="0"/>
          <w14:ligatures w14:val="none"/>
        </w:rPr>
        <w:t>:</w:t>
      </w:r>
    </w:p>
    <w:bookmarkEnd w:id="96"/>
    <w:p w14:paraId="71A987D5" w14:textId="77777777" w:rsidR="00D73488" w:rsidRPr="00ED0FB1" w:rsidRDefault="00D73488" w:rsidP="00D73488">
      <w:pPr>
        <w:jc w:val="both"/>
        <w:rPr>
          <w:rFonts w:eastAsia="Calibri"/>
          <w:kern w:val="0"/>
          <w14:ligatures w14:val="none"/>
        </w:rPr>
      </w:pPr>
    </w:p>
    <w:p w14:paraId="3EAA5262" w14:textId="3397ED8E" w:rsidR="00D73488" w:rsidRPr="00ED0FB1" w:rsidRDefault="00E040D7" w:rsidP="00D73488">
      <w:pPr>
        <w:jc w:val="both"/>
        <w:rPr>
          <w:rFonts w:eastAsia="Calibri"/>
          <w:b/>
          <w:bCs/>
          <w:kern w:val="0"/>
          <w14:ligatures w14:val="none"/>
        </w:rPr>
      </w:pPr>
      <w:r w:rsidRPr="00DD21CF">
        <w:rPr>
          <w:rFonts w:eastAsia="Calibri"/>
          <w:kern w:val="0"/>
          <w14:ligatures w14:val="none"/>
        </w:rPr>
        <w:t>„</w:t>
      </w:r>
      <w:r w:rsidR="00D73488" w:rsidRPr="00ED0FB1">
        <w:rPr>
          <w:rFonts w:eastAsia="Calibri"/>
          <w:b/>
          <w:bCs/>
          <w:kern w:val="0"/>
          <w14:ligatures w14:val="none"/>
        </w:rPr>
        <w:t xml:space="preserve">§ </w:t>
      </w:r>
      <w:r w:rsidRPr="00ED0FB1">
        <w:rPr>
          <w:rFonts w:eastAsia="Calibri"/>
          <w:b/>
          <w:bCs/>
          <w:kern w:val="0"/>
          <w14:ligatures w14:val="none"/>
        </w:rPr>
        <w:t>210</w:t>
      </w:r>
      <w:r w:rsidRPr="00ED0FB1">
        <w:rPr>
          <w:rFonts w:eastAsia="Calibri"/>
          <w:b/>
          <w:bCs/>
          <w:kern w:val="0"/>
          <w:vertAlign w:val="superscript"/>
          <w14:ligatures w14:val="none"/>
        </w:rPr>
        <w:t>5</w:t>
      </w:r>
      <w:r w:rsidRPr="00ED0FB1">
        <w:rPr>
          <w:rFonts w:eastAsia="Calibri"/>
          <w:b/>
          <w:bCs/>
          <w:kern w:val="0"/>
          <w14:ligatures w14:val="none"/>
        </w:rPr>
        <w:t>.</w:t>
      </w:r>
      <w:r w:rsidR="00D73488" w:rsidRPr="00ED0FB1">
        <w:rPr>
          <w:rFonts w:eastAsia="Calibri"/>
          <w:b/>
          <w:bCs/>
          <w:kern w:val="0"/>
          <w14:ligatures w14:val="none"/>
        </w:rPr>
        <w:t xml:space="preserve"> Eesti keele tasemeeksamist vabastamine</w:t>
      </w:r>
    </w:p>
    <w:p w14:paraId="5708A31C" w14:textId="77777777" w:rsidR="00E040D7" w:rsidRPr="00ED0FB1" w:rsidRDefault="00E040D7" w:rsidP="00D73488">
      <w:pPr>
        <w:jc w:val="both"/>
        <w:rPr>
          <w:rFonts w:eastAsia="Calibri"/>
          <w:kern w:val="0"/>
          <w14:ligatures w14:val="none"/>
        </w:rPr>
      </w:pPr>
    </w:p>
    <w:p w14:paraId="2727444F" w14:textId="0BCF0FF5" w:rsidR="00D73488" w:rsidRPr="00ED0FB1" w:rsidRDefault="00D73488" w:rsidP="00D73488">
      <w:pPr>
        <w:jc w:val="both"/>
        <w:rPr>
          <w:rFonts w:eastAsia="Calibri"/>
          <w:kern w:val="0"/>
          <w14:ligatures w14:val="none"/>
        </w:rPr>
      </w:pPr>
      <w:r w:rsidRPr="00ED0FB1">
        <w:rPr>
          <w:rFonts w:eastAsia="Calibri"/>
          <w:kern w:val="0"/>
          <w14:ligatures w14:val="none"/>
        </w:rPr>
        <w:t xml:space="preserve">(1) </w:t>
      </w:r>
      <w:bookmarkStart w:id="97" w:name="_Hlk164849343"/>
      <w:r w:rsidRPr="00ED0FB1">
        <w:rPr>
          <w:rFonts w:eastAsia="Calibri"/>
          <w:kern w:val="0"/>
          <w14:ligatures w14:val="none"/>
        </w:rPr>
        <w:t>Välismaalane</w:t>
      </w:r>
      <w:commentRangeStart w:id="98"/>
      <w:r w:rsidRPr="00ED0FB1">
        <w:rPr>
          <w:rFonts w:eastAsia="Calibri"/>
          <w:kern w:val="0"/>
          <w14:ligatures w14:val="none"/>
        </w:rPr>
        <w:t xml:space="preserve">, kes </w:t>
      </w:r>
      <w:ins w:id="99" w:author="Merike Koppel JM" w:date="2024-08-12T12:36:00Z">
        <w:r w:rsidR="001D0300">
          <w:rPr>
            <w:rFonts w:eastAsia="Calibri"/>
            <w:kern w:val="0"/>
            <w14:ligatures w14:val="none"/>
          </w:rPr>
          <w:t xml:space="preserve">ei ole </w:t>
        </w:r>
      </w:ins>
      <w:r w:rsidRPr="00ED0FB1">
        <w:rPr>
          <w:rFonts w:eastAsia="Calibri"/>
          <w:kern w:val="0"/>
          <w14:ligatures w14:val="none"/>
        </w:rPr>
        <w:t>terviseseisundi tõttu</w:t>
      </w:r>
      <w:del w:id="100" w:author="Merike Koppel JM" w:date="2024-08-12T12:36:00Z">
        <w:r w:rsidRPr="00ED0FB1" w:rsidDel="001D0300">
          <w:rPr>
            <w:rFonts w:eastAsia="Calibri"/>
            <w:kern w:val="0"/>
            <w14:ligatures w14:val="none"/>
          </w:rPr>
          <w:delText xml:space="preserve"> </w:delText>
        </w:r>
      </w:del>
      <w:commentRangeEnd w:id="98"/>
      <w:r w:rsidR="001D0300">
        <w:rPr>
          <w:rStyle w:val="Kommentaariviide"/>
          <w:kern w:val="0"/>
          <w14:ligatures w14:val="none"/>
        </w:rPr>
        <w:commentReference w:id="98"/>
      </w:r>
      <w:del w:id="101" w:author="Merike Koppel JM" w:date="2024-08-12T12:36:00Z">
        <w:r w:rsidRPr="00ED0FB1" w:rsidDel="001D0300">
          <w:rPr>
            <w:rFonts w:eastAsia="Calibri"/>
            <w:kern w:val="0"/>
            <w14:ligatures w14:val="none"/>
          </w:rPr>
          <w:delText>pole</w:delText>
        </w:r>
      </w:del>
      <w:r w:rsidRPr="00ED0FB1">
        <w:rPr>
          <w:rFonts w:eastAsia="Calibri"/>
          <w:kern w:val="0"/>
          <w14:ligatures w14:val="none"/>
        </w:rPr>
        <w:t xml:space="preserve"> püsivalt võimeline sooritama eesti keele tasemeeksamit, </w:t>
      </w:r>
      <w:bookmarkEnd w:id="97"/>
      <w:r w:rsidRPr="00ED0FB1">
        <w:rPr>
          <w:rFonts w:eastAsia="Calibri"/>
          <w:kern w:val="0"/>
          <w14:ligatures w14:val="none"/>
        </w:rPr>
        <w:t>vabastatakse sellest.</w:t>
      </w:r>
    </w:p>
    <w:p w14:paraId="287441D9" w14:textId="77777777" w:rsidR="00D73488" w:rsidRPr="00ED0FB1" w:rsidRDefault="00D73488" w:rsidP="00D73488">
      <w:pPr>
        <w:jc w:val="both"/>
        <w:rPr>
          <w:rFonts w:eastAsia="Calibri"/>
          <w:kern w:val="0"/>
          <w14:ligatures w14:val="none"/>
        </w:rPr>
      </w:pPr>
    </w:p>
    <w:p w14:paraId="0F0EEFB0" w14:textId="24A6355C" w:rsidR="00D73488" w:rsidRPr="00ED0FB1" w:rsidRDefault="00D73488" w:rsidP="00D73488">
      <w:pPr>
        <w:jc w:val="both"/>
        <w:rPr>
          <w:rFonts w:eastAsia="Calibri"/>
          <w:kern w:val="0"/>
          <w14:ligatures w14:val="none"/>
        </w:rPr>
      </w:pPr>
      <w:r w:rsidRPr="00ED0FB1">
        <w:rPr>
          <w:rFonts w:eastAsia="Calibri"/>
          <w:kern w:val="0"/>
          <w14:ligatures w14:val="none"/>
        </w:rPr>
        <w:t xml:space="preserve">(2) </w:t>
      </w:r>
      <w:bookmarkStart w:id="102" w:name="_Hlk164849385"/>
      <w:r w:rsidRPr="00ED0FB1">
        <w:rPr>
          <w:rFonts w:eastAsia="Calibri"/>
          <w:kern w:val="0"/>
          <w14:ligatures w14:val="none"/>
        </w:rPr>
        <w:t xml:space="preserve">Välismaalane, kes </w:t>
      </w:r>
      <w:ins w:id="103" w:author="Merike Koppel JM" w:date="2024-08-12T12:36:00Z">
        <w:r w:rsidR="001D0300">
          <w:rPr>
            <w:rFonts w:eastAsia="Calibri"/>
            <w:kern w:val="0"/>
            <w14:ligatures w14:val="none"/>
          </w:rPr>
          <w:t xml:space="preserve">ei ole </w:t>
        </w:r>
      </w:ins>
      <w:r w:rsidRPr="00ED0FB1">
        <w:rPr>
          <w:rFonts w:eastAsia="Calibri"/>
          <w:kern w:val="0"/>
          <w14:ligatures w14:val="none"/>
        </w:rPr>
        <w:t>terviseseisundi tõttu</w:t>
      </w:r>
      <w:del w:id="104" w:author="Merike Koppel JM" w:date="2024-08-12T12:36:00Z">
        <w:r w:rsidRPr="00ED0FB1" w:rsidDel="001D0300">
          <w:rPr>
            <w:rFonts w:eastAsia="Calibri"/>
            <w:kern w:val="0"/>
            <w14:ligatures w14:val="none"/>
          </w:rPr>
          <w:delText xml:space="preserve"> pole</w:delText>
        </w:r>
      </w:del>
      <w:r w:rsidRPr="00ED0FB1">
        <w:rPr>
          <w:rFonts w:eastAsia="Calibri"/>
          <w:kern w:val="0"/>
          <w14:ligatures w14:val="none"/>
        </w:rPr>
        <w:t xml:space="preserve"> püsivalt võimeline sooritama eesti keele tasemeeksamit täies ulatuses</w:t>
      </w:r>
      <w:bookmarkEnd w:id="102"/>
      <w:r w:rsidRPr="00ED0FB1">
        <w:rPr>
          <w:rFonts w:eastAsia="Calibri"/>
          <w:kern w:val="0"/>
          <w14:ligatures w14:val="none"/>
        </w:rPr>
        <w:t>, teeb eesti keele tasemeeksami sellises ulatuses ja viisil, mida tema terviseseisund võimaldab.</w:t>
      </w:r>
    </w:p>
    <w:p w14:paraId="4B0DDBD9" w14:textId="77777777" w:rsidR="00D73488" w:rsidRPr="00ED0FB1" w:rsidRDefault="00D73488" w:rsidP="00D73488">
      <w:pPr>
        <w:jc w:val="both"/>
        <w:rPr>
          <w:rFonts w:eastAsia="Calibri"/>
          <w:kern w:val="0"/>
          <w14:ligatures w14:val="none"/>
        </w:rPr>
      </w:pPr>
    </w:p>
    <w:p w14:paraId="04F761DD" w14:textId="40BACCE4" w:rsidR="00ED0FB1" w:rsidRPr="00ED0FB1" w:rsidRDefault="00ED0FB1" w:rsidP="00ED0FB1">
      <w:pPr>
        <w:jc w:val="both"/>
        <w:rPr>
          <w:rFonts w:eastAsia="Calibri"/>
          <w:kern w:val="0"/>
          <w14:ligatures w14:val="none"/>
        </w:rPr>
      </w:pPr>
      <w:r w:rsidRPr="00ED0FB1">
        <w:rPr>
          <w:rFonts w:eastAsia="Calibri"/>
          <w:kern w:val="0"/>
          <w14:ligatures w14:val="none"/>
        </w:rPr>
        <w:t xml:space="preserve">(3) Käesoleva paragrahvi lõigetes 1 ja 2 </w:t>
      </w:r>
      <w:r w:rsidR="0086226D">
        <w:rPr>
          <w:rFonts w:eastAsia="Calibri"/>
          <w:kern w:val="0"/>
          <w14:ligatures w14:val="none"/>
        </w:rPr>
        <w:t>nimetatud</w:t>
      </w:r>
      <w:r w:rsidR="0086226D" w:rsidRPr="00ED0FB1">
        <w:rPr>
          <w:rFonts w:eastAsia="Calibri"/>
          <w:kern w:val="0"/>
          <w14:ligatures w14:val="none"/>
        </w:rPr>
        <w:t xml:space="preserve"> </w:t>
      </w:r>
      <w:r w:rsidRPr="00ED0FB1">
        <w:rPr>
          <w:rFonts w:eastAsia="Calibri"/>
          <w:kern w:val="0"/>
          <w14:ligatures w14:val="none"/>
        </w:rPr>
        <w:t>juh</w:t>
      </w:r>
      <w:r w:rsidR="0086226D">
        <w:rPr>
          <w:rFonts w:eastAsia="Calibri"/>
          <w:kern w:val="0"/>
          <w14:ligatures w14:val="none"/>
        </w:rPr>
        <w:t>t</w:t>
      </w:r>
      <w:r w:rsidRPr="00ED0FB1">
        <w:rPr>
          <w:rFonts w:eastAsia="Calibri"/>
          <w:kern w:val="0"/>
          <w14:ligatures w14:val="none"/>
        </w:rPr>
        <w:t>u</w:t>
      </w:r>
      <w:r w:rsidR="0086226D">
        <w:rPr>
          <w:rFonts w:eastAsia="Calibri"/>
          <w:kern w:val="0"/>
          <w14:ligatures w14:val="none"/>
        </w:rPr>
        <w:t>de</w:t>
      </w:r>
      <w:r w:rsidRPr="00ED0FB1">
        <w:rPr>
          <w:rFonts w:eastAsia="Calibri"/>
          <w:kern w:val="0"/>
          <w14:ligatures w14:val="none"/>
        </w:rPr>
        <w:t>l otsustab välismaalase osalise või täieliku vabastamise eesti keele tasemeeksami</w:t>
      </w:r>
      <w:r w:rsidR="0086226D">
        <w:rPr>
          <w:rFonts w:eastAsia="Calibri"/>
          <w:kern w:val="0"/>
          <w14:ligatures w14:val="none"/>
        </w:rPr>
        <w:t>st</w:t>
      </w:r>
      <w:r w:rsidRPr="00ED0FB1">
        <w:rPr>
          <w:rFonts w:eastAsia="Calibri"/>
          <w:kern w:val="0"/>
          <w14:ligatures w14:val="none"/>
        </w:rPr>
        <w:t xml:space="preserve"> käesoleva seaduse § 250 lõike 3 alusel moodustatud </w:t>
      </w:r>
      <w:commentRangeStart w:id="105"/>
      <w:r w:rsidRPr="00ED0FB1">
        <w:rPr>
          <w:rFonts w:eastAsia="Calibri"/>
          <w:kern w:val="0"/>
          <w14:ligatures w14:val="none"/>
        </w:rPr>
        <w:t>eksper</w:t>
      </w:r>
      <w:del w:id="106" w:author="Merike Koppel JM" w:date="2024-08-12T12:36:00Z">
        <w:r w:rsidRPr="00ED0FB1" w:rsidDel="00011E53">
          <w:rPr>
            <w:rFonts w:eastAsia="Calibri"/>
            <w:kern w:val="0"/>
            <w14:ligatures w14:val="none"/>
          </w:rPr>
          <w:delText>t</w:delText>
        </w:r>
      </w:del>
      <w:ins w:id="107" w:author="Merike Koppel JM" w:date="2024-08-12T12:36:00Z">
        <w:r w:rsidR="00011E53">
          <w:rPr>
            <w:rFonts w:eastAsia="Calibri"/>
            <w:kern w:val="0"/>
            <w14:ligatures w14:val="none"/>
          </w:rPr>
          <w:t>di</w:t>
        </w:r>
      </w:ins>
      <w:r w:rsidRPr="00ED0FB1">
        <w:rPr>
          <w:rFonts w:eastAsia="Calibri"/>
          <w:kern w:val="0"/>
          <w14:ligatures w14:val="none"/>
        </w:rPr>
        <w:t>komisjon</w:t>
      </w:r>
      <w:commentRangeEnd w:id="105"/>
      <w:r w:rsidR="00011E53">
        <w:rPr>
          <w:rStyle w:val="Kommentaariviide"/>
          <w:kern w:val="0"/>
          <w14:ligatures w14:val="none"/>
        </w:rPr>
        <w:commentReference w:id="105"/>
      </w:r>
      <w:r w:rsidRPr="00ED0FB1">
        <w:rPr>
          <w:rFonts w:eastAsia="Calibri"/>
          <w:kern w:val="0"/>
          <w14:ligatures w14:val="none"/>
        </w:rPr>
        <w:t xml:space="preserve"> </w:t>
      </w:r>
      <w:r w:rsidR="002D4754">
        <w:rPr>
          <w:rFonts w:eastAsia="Calibri"/>
          <w:kern w:val="0"/>
          <w14:ligatures w14:val="none"/>
        </w:rPr>
        <w:t xml:space="preserve">(edaspidi </w:t>
      </w:r>
      <w:r w:rsidR="002D4754" w:rsidRPr="00AC774B">
        <w:rPr>
          <w:rFonts w:eastAsia="Calibri"/>
          <w:i/>
          <w:iCs/>
          <w:kern w:val="0"/>
          <w14:ligatures w14:val="none"/>
        </w:rPr>
        <w:t>eksper</w:t>
      </w:r>
      <w:del w:id="108" w:author="Merike Koppel JM" w:date="2024-08-12T12:36:00Z">
        <w:r w:rsidR="002D4754" w:rsidRPr="00AC774B" w:rsidDel="00011E53">
          <w:rPr>
            <w:rFonts w:eastAsia="Calibri"/>
            <w:i/>
            <w:iCs/>
            <w:kern w:val="0"/>
            <w14:ligatures w14:val="none"/>
          </w:rPr>
          <w:delText>t</w:delText>
        </w:r>
      </w:del>
      <w:ins w:id="109" w:author="Merike Koppel JM" w:date="2024-08-12T12:36:00Z">
        <w:r w:rsidR="00011E53">
          <w:rPr>
            <w:rFonts w:eastAsia="Calibri"/>
            <w:i/>
            <w:iCs/>
            <w:kern w:val="0"/>
            <w14:ligatures w14:val="none"/>
          </w:rPr>
          <w:t>di</w:t>
        </w:r>
      </w:ins>
      <w:r w:rsidR="002D4754" w:rsidRPr="00AC774B">
        <w:rPr>
          <w:rFonts w:eastAsia="Calibri"/>
          <w:i/>
          <w:iCs/>
          <w:kern w:val="0"/>
          <w14:ligatures w14:val="none"/>
        </w:rPr>
        <w:t>komisjon</w:t>
      </w:r>
      <w:r w:rsidR="002D4754">
        <w:rPr>
          <w:rFonts w:eastAsia="Calibri"/>
          <w:kern w:val="0"/>
          <w14:ligatures w14:val="none"/>
        </w:rPr>
        <w:t xml:space="preserve">) </w:t>
      </w:r>
      <w:commentRangeStart w:id="110"/>
      <w:r w:rsidRPr="00ED0FB1">
        <w:rPr>
          <w:rFonts w:eastAsia="Calibri"/>
          <w:kern w:val="0"/>
          <w14:ligatures w14:val="none"/>
        </w:rPr>
        <w:t xml:space="preserve">lõike 1 punkti 3 </w:t>
      </w:r>
      <w:commentRangeEnd w:id="110"/>
      <w:r w:rsidR="004C5FDA">
        <w:rPr>
          <w:rStyle w:val="Kommentaariviide"/>
          <w:kern w:val="0"/>
          <w14:ligatures w14:val="none"/>
        </w:rPr>
        <w:commentReference w:id="110"/>
      </w:r>
      <w:r w:rsidRPr="00ED0FB1">
        <w:rPr>
          <w:rFonts w:eastAsia="Calibri"/>
          <w:kern w:val="0"/>
          <w14:ligatures w14:val="none"/>
        </w:rPr>
        <w:t>alusel kehtestatud korras.</w:t>
      </w:r>
    </w:p>
    <w:p w14:paraId="45286584" w14:textId="77777777" w:rsidR="00D73488" w:rsidRPr="00ED0FB1" w:rsidRDefault="00D73488" w:rsidP="00D73488">
      <w:pPr>
        <w:jc w:val="both"/>
        <w:rPr>
          <w:rFonts w:eastAsia="Calibri"/>
          <w:kern w:val="0"/>
          <w14:ligatures w14:val="none"/>
        </w:rPr>
      </w:pPr>
    </w:p>
    <w:p w14:paraId="39CB5F15" w14:textId="4B454A90" w:rsidR="00D73488" w:rsidRPr="00ED0FB1" w:rsidRDefault="00D73488" w:rsidP="00D73488">
      <w:pPr>
        <w:jc w:val="both"/>
        <w:rPr>
          <w:rFonts w:eastAsia="Calibri"/>
          <w:b/>
          <w:bCs/>
          <w:kern w:val="0"/>
          <w14:ligatures w14:val="none"/>
        </w:rPr>
      </w:pPr>
      <w:r w:rsidRPr="00ED0FB1">
        <w:rPr>
          <w:rFonts w:eastAsia="Calibri"/>
          <w:b/>
          <w:bCs/>
          <w:kern w:val="0"/>
          <w14:ligatures w14:val="none"/>
        </w:rPr>
        <w:t xml:space="preserve">§ </w:t>
      </w:r>
      <w:r w:rsidR="00E040D7" w:rsidRPr="00ED0FB1">
        <w:rPr>
          <w:rFonts w:eastAsia="Calibri"/>
          <w:b/>
          <w:bCs/>
          <w:kern w:val="0"/>
          <w14:ligatures w14:val="none"/>
        </w:rPr>
        <w:t>210</w:t>
      </w:r>
      <w:r w:rsidR="00E040D7" w:rsidRPr="00ED0FB1">
        <w:rPr>
          <w:rFonts w:eastAsia="Calibri"/>
          <w:b/>
          <w:bCs/>
          <w:kern w:val="0"/>
          <w:vertAlign w:val="superscript"/>
          <w14:ligatures w14:val="none"/>
        </w:rPr>
        <w:t>6</w:t>
      </w:r>
      <w:r w:rsidR="00E040D7" w:rsidRPr="00ED0FB1">
        <w:rPr>
          <w:rFonts w:eastAsia="Calibri"/>
          <w:b/>
          <w:bCs/>
          <w:kern w:val="0"/>
          <w14:ligatures w14:val="none"/>
        </w:rPr>
        <w:t>.</w:t>
      </w:r>
      <w:r w:rsidRPr="00ED0FB1">
        <w:rPr>
          <w:rFonts w:eastAsia="Calibri"/>
          <w:b/>
          <w:bCs/>
          <w:kern w:val="0"/>
          <w14:ligatures w14:val="none"/>
        </w:rPr>
        <w:t xml:space="preserve"> Eksper</w:t>
      </w:r>
      <w:ins w:id="111" w:author="Merike Koppel JM" w:date="2024-08-12T12:38:00Z">
        <w:r w:rsidR="00011E53">
          <w:rPr>
            <w:rFonts w:eastAsia="Calibri"/>
            <w:b/>
            <w:bCs/>
            <w:kern w:val="0"/>
            <w14:ligatures w14:val="none"/>
          </w:rPr>
          <w:t>di</w:t>
        </w:r>
      </w:ins>
      <w:del w:id="112" w:author="Merike Koppel JM" w:date="2024-08-12T12:38:00Z">
        <w:r w:rsidRPr="00ED0FB1" w:rsidDel="00011E53">
          <w:rPr>
            <w:rFonts w:eastAsia="Calibri"/>
            <w:b/>
            <w:bCs/>
            <w:kern w:val="0"/>
            <w14:ligatures w14:val="none"/>
          </w:rPr>
          <w:delText>t</w:delText>
        </w:r>
      </w:del>
      <w:r w:rsidRPr="00ED0FB1">
        <w:rPr>
          <w:rFonts w:eastAsia="Calibri"/>
          <w:b/>
          <w:bCs/>
          <w:kern w:val="0"/>
          <w14:ligatures w14:val="none"/>
        </w:rPr>
        <w:t>komisjoni otsuse vaidlustamine</w:t>
      </w:r>
    </w:p>
    <w:p w14:paraId="6F475666" w14:textId="77777777" w:rsidR="00E040D7" w:rsidRPr="005D77B3" w:rsidRDefault="00E040D7" w:rsidP="00D73488">
      <w:pPr>
        <w:jc w:val="both"/>
        <w:rPr>
          <w:rFonts w:eastAsia="Calibri"/>
          <w:kern w:val="0"/>
          <w14:ligatures w14:val="none"/>
        </w:rPr>
      </w:pPr>
    </w:p>
    <w:p w14:paraId="30E06757" w14:textId="7F852F6E" w:rsidR="00D73488" w:rsidRPr="00ED0FB1" w:rsidRDefault="00D73488" w:rsidP="00D73488">
      <w:pPr>
        <w:jc w:val="both"/>
        <w:rPr>
          <w:rFonts w:eastAsia="Calibri"/>
          <w:kern w:val="0"/>
          <w14:ligatures w14:val="none"/>
        </w:rPr>
      </w:pPr>
      <w:r w:rsidRPr="00ED0FB1">
        <w:rPr>
          <w:rFonts w:eastAsia="Calibri"/>
          <w:kern w:val="0"/>
          <w14:ligatures w14:val="none"/>
        </w:rPr>
        <w:t>Eksper</w:t>
      </w:r>
      <w:ins w:id="113" w:author="Merike Koppel JM" w:date="2024-08-12T12:38:00Z">
        <w:r w:rsidR="00011E53">
          <w:rPr>
            <w:rFonts w:eastAsia="Calibri"/>
            <w:kern w:val="0"/>
            <w14:ligatures w14:val="none"/>
          </w:rPr>
          <w:t>di</w:t>
        </w:r>
      </w:ins>
      <w:del w:id="114" w:author="Merike Koppel JM" w:date="2024-08-12T12:38:00Z">
        <w:r w:rsidRPr="00ED0FB1" w:rsidDel="00011E53">
          <w:rPr>
            <w:rFonts w:eastAsia="Calibri"/>
            <w:kern w:val="0"/>
            <w14:ligatures w14:val="none"/>
          </w:rPr>
          <w:delText>t</w:delText>
        </w:r>
      </w:del>
      <w:r w:rsidRPr="00ED0FB1">
        <w:rPr>
          <w:rFonts w:eastAsia="Calibri"/>
          <w:kern w:val="0"/>
          <w14:ligatures w14:val="none"/>
        </w:rPr>
        <w:t>komisjoni otsuse peale võib kolmekümne päeva jooksul otsuse kättesaamise päevast arvates esitada kaebuse halduskohtule.</w:t>
      </w:r>
      <w:r w:rsidR="00E040D7" w:rsidRPr="00ED0FB1">
        <w:rPr>
          <w:rFonts w:eastAsia="Calibri"/>
          <w:kern w:val="0"/>
          <w14:ligatures w14:val="none"/>
        </w:rPr>
        <w:t>“;</w:t>
      </w:r>
    </w:p>
    <w:p w14:paraId="78F8D55F" w14:textId="77777777" w:rsidR="00C36B68" w:rsidRPr="00D9208B" w:rsidRDefault="00C36B68" w:rsidP="00C36B68">
      <w:pPr>
        <w:jc w:val="both"/>
        <w:rPr>
          <w:rFonts w:eastAsia="Calibri"/>
          <w:kern w:val="0"/>
          <w14:ligatures w14:val="none"/>
        </w:rPr>
      </w:pPr>
    </w:p>
    <w:p w14:paraId="7D1EA162" w14:textId="0596814F" w:rsidR="00C36B68" w:rsidRPr="00D9208B" w:rsidRDefault="006960EA" w:rsidP="00C36B68">
      <w:pPr>
        <w:jc w:val="both"/>
        <w:rPr>
          <w:rFonts w:eastAsia="Calibri"/>
          <w:kern w:val="0"/>
          <w14:ligatures w14:val="none"/>
        </w:rPr>
      </w:pPr>
      <w:r>
        <w:rPr>
          <w:rFonts w:eastAsia="Calibri"/>
          <w:b/>
          <w:bCs/>
          <w:kern w:val="0"/>
          <w14:ligatures w14:val="none"/>
        </w:rPr>
        <w:t>6</w:t>
      </w:r>
      <w:r w:rsidR="00413AD9">
        <w:rPr>
          <w:rFonts w:eastAsia="Calibri"/>
          <w:b/>
          <w:bCs/>
          <w:kern w:val="0"/>
          <w14:ligatures w14:val="none"/>
        </w:rPr>
        <w:t>0</w:t>
      </w:r>
      <w:r w:rsidR="00C36B68" w:rsidRPr="00D9208B">
        <w:rPr>
          <w:rFonts w:eastAsia="Calibri"/>
          <w:b/>
          <w:bCs/>
          <w:kern w:val="0"/>
          <w14:ligatures w14:val="none"/>
        </w:rPr>
        <w:t>)</w:t>
      </w:r>
      <w:r w:rsidR="00C36B68" w:rsidRPr="00D9208B">
        <w:rPr>
          <w:rFonts w:eastAsia="Calibri"/>
          <w:kern w:val="0"/>
          <w14:ligatures w14:val="none"/>
        </w:rPr>
        <w:t xml:space="preserve"> seaduse 3. peatüki 1. jao 5. jaotise 2. alljaotist täiendatakse §-ga 212</w:t>
      </w:r>
      <w:r w:rsidR="00C36B68" w:rsidRPr="00D9208B">
        <w:rPr>
          <w:rFonts w:eastAsia="Calibri"/>
          <w:kern w:val="0"/>
          <w:vertAlign w:val="superscript"/>
          <w14:ligatures w14:val="none"/>
        </w:rPr>
        <w:t>1</w:t>
      </w:r>
      <w:r w:rsidR="00C36B68" w:rsidRPr="00D9208B">
        <w:rPr>
          <w:rFonts w:eastAsia="Calibri"/>
          <w:kern w:val="0"/>
          <w14:ligatures w14:val="none"/>
        </w:rPr>
        <w:t xml:space="preserve"> järgmises sõnastuses:</w:t>
      </w:r>
    </w:p>
    <w:p w14:paraId="1B2220D1" w14:textId="77777777" w:rsidR="00C36B68" w:rsidRPr="00D9208B" w:rsidRDefault="00C36B68" w:rsidP="00C36B68">
      <w:pPr>
        <w:jc w:val="both"/>
        <w:rPr>
          <w:rFonts w:eastAsia="Calibri"/>
          <w:kern w:val="0"/>
          <w14:ligatures w14:val="none"/>
        </w:rPr>
      </w:pPr>
    </w:p>
    <w:p w14:paraId="35BC9B78" w14:textId="77777777" w:rsidR="007F1ECF" w:rsidRPr="00D9208B" w:rsidRDefault="007F1ECF" w:rsidP="007F1ECF">
      <w:pPr>
        <w:jc w:val="both"/>
        <w:rPr>
          <w:rFonts w:eastAsia="Calibri"/>
          <w:b/>
          <w:bCs/>
          <w:kern w:val="0"/>
          <w14:ligatures w14:val="none"/>
        </w:rPr>
      </w:pPr>
      <w:r w:rsidRPr="00D9208B">
        <w:rPr>
          <w:rFonts w:eastAsia="Calibri"/>
          <w:kern w:val="0"/>
          <w14:ligatures w14:val="none"/>
        </w:rPr>
        <w:t>„</w:t>
      </w:r>
      <w:r w:rsidRPr="00D9208B">
        <w:rPr>
          <w:rFonts w:eastAsia="Calibri"/>
          <w:b/>
          <w:bCs/>
          <w:kern w:val="0"/>
          <w14:ligatures w14:val="none"/>
        </w:rPr>
        <w:t>§ 212</w:t>
      </w:r>
      <w:r w:rsidRPr="00D9208B">
        <w:rPr>
          <w:rFonts w:eastAsia="Calibri"/>
          <w:b/>
          <w:bCs/>
          <w:kern w:val="0"/>
          <w:vertAlign w:val="superscript"/>
          <w14:ligatures w14:val="none"/>
        </w:rPr>
        <w:t>1</w:t>
      </w:r>
      <w:r w:rsidRPr="00D9208B">
        <w:rPr>
          <w:rFonts w:eastAsia="Calibri"/>
          <w:b/>
          <w:bCs/>
          <w:kern w:val="0"/>
          <w14:ligatures w14:val="none"/>
        </w:rPr>
        <w:t xml:space="preserve">. Tähtajalise elamisloa taotlemiseks </w:t>
      </w:r>
      <w:commentRangeStart w:id="115"/>
      <w:r w:rsidRPr="00900A71">
        <w:rPr>
          <w:rFonts w:eastAsia="Calibri"/>
          <w:b/>
          <w:bCs/>
          <w:kern w:val="0"/>
          <w14:ligatures w14:val="none"/>
        </w:rPr>
        <w:t>nõutud</w:t>
      </w:r>
      <w:commentRangeEnd w:id="115"/>
      <w:r w:rsidR="00011E53">
        <w:rPr>
          <w:rStyle w:val="Kommentaariviide"/>
          <w:kern w:val="0"/>
          <w14:ligatures w14:val="none"/>
        </w:rPr>
        <w:commentReference w:id="115"/>
      </w:r>
      <w:r w:rsidRPr="00900A71">
        <w:rPr>
          <w:rFonts w:eastAsia="Calibri"/>
          <w:b/>
          <w:bCs/>
          <w:kern w:val="0"/>
          <w14:ligatures w14:val="none"/>
        </w:rPr>
        <w:t xml:space="preserve"> andmete ja tõendite elektrooniline esitamine</w:t>
      </w:r>
    </w:p>
    <w:p w14:paraId="1FA50B69" w14:textId="77777777" w:rsidR="007F1ECF" w:rsidRPr="00D9208B" w:rsidRDefault="007F1ECF" w:rsidP="007F1ECF">
      <w:pPr>
        <w:tabs>
          <w:tab w:val="left" w:pos="3664"/>
        </w:tabs>
        <w:jc w:val="both"/>
        <w:rPr>
          <w:rFonts w:eastAsia="Calibri"/>
          <w:b/>
          <w:bCs/>
          <w:kern w:val="0"/>
          <w14:ligatures w14:val="none"/>
        </w:rPr>
      </w:pPr>
    </w:p>
    <w:p w14:paraId="05375513" w14:textId="19B37332" w:rsidR="00C36B68" w:rsidRPr="00900A71" w:rsidRDefault="007F1ECF" w:rsidP="007F1ECF">
      <w:pPr>
        <w:jc w:val="both"/>
        <w:rPr>
          <w:kern w:val="0"/>
          <w14:ligatures w14:val="none"/>
        </w:rPr>
      </w:pPr>
      <w:r w:rsidRPr="00900A71">
        <w:rPr>
          <w:kern w:val="0"/>
          <w14:ligatures w14:val="none"/>
        </w:rPr>
        <w:t xml:space="preserve">(1) Välismaalane võib esitada tähtajalise elamisloa taotlemiseks </w:t>
      </w:r>
      <w:commentRangeStart w:id="116"/>
      <w:r w:rsidRPr="00900A71">
        <w:rPr>
          <w:kern w:val="0"/>
          <w14:ligatures w14:val="none"/>
        </w:rPr>
        <w:t>nõutud</w:t>
      </w:r>
      <w:commentRangeEnd w:id="116"/>
      <w:r w:rsidR="00011E53">
        <w:rPr>
          <w:rStyle w:val="Kommentaariviide"/>
          <w:kern w:val="0"/>
          <w14:ligatures w14:val="none"/>
        </w:rPr>
        <w:commentReference w:id="116"/>
      </w:r>
      <w:r w:rsidRPr="00900A71">
        <w:rPr>
          <w:kern w:val="0"/>
          <w14:ligatures w14:val="none"/>
        </w:rPr>
        <w:t xml:space="preserve"> andmed ja tõendid </w:t>
      </w:r>
      <w:r w:rsidR="00C36B68" w:rsidRPr="00900A71">
        <w:rPr>
          <w:kern w:val="0"/>
          <w14:ligatures w14:val="none"/>
        </w:rPr>
        <w:t>elektroonilise kanali kaudu Politsei- ja Piirivalveametile enne tähtajalise elamisloa taotluse esitamist käesoleva seaduse §-s 213 sätestatud korras.</w:t>
      </w:r>
    </w:p>
    <w:p w14:paraId="36C77A0B" w14:textId="77777777" w:rsidR="00C36B68" w:rsidRPr="00900A71" w:rsidRDefault="00C36B68" w:rsidP="00C36B68">
      <w:pPr>
        <w:jc w:val="both"/>
        <w:rPr>
          <w:kern w:val="0"/>
          <w14:ligatures w14:val="none"/>
        </w:rPr>
      </w:pPr>
    </w:p>
    <w:p w14:paraId="1DA1BE0E" w14:textId="77777777" w:rsidR="00C36B68" w:rsidRPr="00900A71" w:rsidRDefault="00C36B68" w:rsidP="00C36B68">
      <w:pPr>
        <w:jc w:val="both"/>
        <w:rPr>
          <w:kern w:val="0"/>
          <w14:ligatures w14:val="none"/>
        </w:rPr>
      </w:pPr>
      <w:r w:rsidRPr="00900A71">
        <w:rPr>
          <w:kern w:val="0"/>
          <w14:ligatures w14:val="none"/>
        </w:rPr>
        <w:t xml:space="preserve">(2) Tähtajalise elamisloa taotlemiseks </w:t>
      </w:r>
      <w:commentRangeStart w:id="117"/>
      <w:r w:rsidRPr="00900A71">
        <w:rPr>
          <w:kern w:val="0"/>
          <w14:ligatures w14:val="none"/>
        </w:rPr>
        <w:t xml:space="preserve">nõutud </w:t>
      </w:r>
      <w:commentRangeEnd w:id="117"/>
      <w:r w:rsidR="00011E53">
        <w:rPr>
          <w:rStyle w:val="Kommentaariviide"/>
          <w:kern w:val="0"/>
          <w14:ligatures w14:val="none"/>
        </w:rPr>
        <w:commentReference w:id="117"/>
      </w:r>
      <w:r w:rsidRPr="00900A71">
        <w:rPr>
          <w:kern w:val="0"/>
          <w14:ligatures w14:val="none"/>
        </w:rPr>
        <w:t>andmeid ja tõendeid ei käsitata tähtajalise elamisloa taotlusena ning välismaalane ei pea neid digiallkirjastama, kui tal ei ole Eesti kehtivat digitaalset dokumenti.</w:t>
      </w:r>
    </w:p>
    <w:p w14:paraId="6104F28E" w14:textId="77777777" w:rsidR="00C36B68" w:rsidRPr="00900A71" w:rsidRDefault="00C36B68" w:rsidP="00C36B68">
      <w:pPr>
        <w:jc w:val="both"/>
        <w:rPr>
          <w:kern w:val="0"/>
          <w14:ligatures w14:val="none"/>
        </w:rPr>
      </w:pPr>
    </w:p>
    <w:p w14:paraId="233C22D6" w14:textId="77777777" w:rsidR="00C54B54" w:rsidRPr="00D9208B" w:rsidRDefault="00C54B54" w:rsidP="00C54B54">
      <w:pPr>
        <w:jc w:val="both"/>
        <w:rPr>
          <w:rFonts w:eastAsia="Calibri"/>
          <w:kern w:val="0"/>
          <w14:ligatures w14:val="none"/>
        </w:rPr>
      </w:pPr>
      <w:r w:rsidRPr="00900A71">
        <w:rPr>
          <w:kern w:val="0"/>
          <w14:ligatures w14:val="none"/>
        </w:rPr>
        <w:t>(3) Tähtajalise elamisloa taotlemiseks nõutud andmeid ja tõendeid töödeldakse elamislubade ja töölubade registris kuus kuud nende esitamisest arvates. Tähtajalise elamisloa taotluse esitamise korral käsitatakse tähtajalise elamisloa taotlemiseks nõutud andmeid ja tõendeid tähtajalise elamisloa taotluse andmetena.“;</w:t>
      </w:r>
    </w:p>
    <w:p w14:paraId="55113DA3" w14:textId="77777777" w:rsidR="00C54B54" w:rsidRPr="00D9208B" w:rsidRDefault="00C54B54" w:rsidP="00C54B54">
      <w:pPr>
        <w:jc w:val="both"/>
        <w:rPr>
          <w:rFonts w:eastAsia="Calibri"/>
          <w:kern w:val="0"/>
          <w14:ligatures w14:val="none"/>
        </w:rPr>
      </w:pPr>
    </w:p>
    <w:p w14:paraId="11768483" w14:textId="1D0619CE" w:rsidR="00C54B54" w:rsidRPr="00D9208B" w:rsidRDefault="00C54B54" w:rsidP="00C54B54">
      <w:pPr>
        <w:keepNext/>
        <w:jc w:val="both"/>
        <w:rPr>
          <w:rFonts w:eastAsia="Calibri"/>
          <w:kern w:val="0"/>
          <w14:ligatures w14:val="none"/>
        </w:rPr>
      </w:pPr>
      <w:r>
        <w:rPr>
          <w:rFonts w:eastAsia="Calibri"/>
          <w:b/>
          <w:bCs/>
          <w:kern w:val="0"/>
          <w14:ligatures w14:val="none"/>
        </w:rPr>
        <w:t>6</w:t>
      </w:r>
      <w:r w:rsidR="00CA79C1">
        <w:rPr>
          <w:rFonts w:eastAsia="Calibri"/>
          <w:b/>
          <w:bCs/>
          <w:kern w:val="0"/>
          <w14:ligatures w14:val="none"/>
        </w:rPr>
        <w:t>1</w:t>
      </w:r>
      <w:r w:rsidRPr="00D9208B">
        <w:rPr>
          <w:rFonts w:eastAsia="Calibri"/>
          <w:b/>
          <w:bCs/>
          <w:kern w:val="0"/>
          <w14:ligatures w14:val="none"/>
        </w:rPr>
        <w:t>)</w:t>
      </w:r>
      <w:r w:rsidRPr="00D9208B">
        <w:rPr>
          <w:rFonts w:eastAsia="Calibri"/>
          <w:kern w:val="0"/>
          <w14:ligatures w14:val="none"/>
        </w:rPr>
        <w:t xml:space="preserve"> paragrahvi 213 täiendatakse lõi</w:t>
      </w:r>
      <w:r>
        <w:rPr>
          <w:rFonts w:eastAsia="Calibri"/>
          <w:kern w:val="0"/>
          <w14:ligatures w14:val="none"/>
        </w:rPr>
        <w:t>gete</w:t>
      </w:r>
      <w:r w:rsidRPr="00D9208B">
        <w:rPr>
          <w:rFonts w:eastAsia="Calibri"/>
          <w:kern w:val="0"/>
          <w14:ligatures w14:val="none"/>
        </w:rPr>
        <w:t>ga 1</w:t>
      </w:r>
      <w:r w:rsidRPr="00D9208B">
        <w:rPr>
          <w:rFonts w:eastAsia="Calibri"/>
          <w:kern w:val="0"/>
          <w:vertAlign w:val="superscript"/>
          <w14:ligatures w14:val="none"/>
        </w:rPr>
        <w:t>2</w:t>
      </w:r>
      <w:r w:rsidRPr="00D9208B">
        <w:rPr>
          <w:rFonts w:eastAsia="Calibri"/>
          <w:kern w:val="0"/>
          <w14:ligatures w14:val="none"/>
        </w:rPr>
        <w:t xml:space="preserve"> </w:t>
      </w:r>
      <w:r>
        <w:rPr>
          <w:rFonts w:eastAsia="Calibri"/>
          <w:kern w:val="0"/>
          <w14:ligatures w14:val="none"/>
        </w:rPr>
        <w:t>ja 1</w:t>
      </w:r>
      <w:r>
        <w:rPr>
          <w:rFonts w:eastAsia="Calibri"/>
          <w:kern w:val="0"/>
          <w:vertAlign w:val="superscript"/>
          <w14:ligatures w14:val="none"/>
        </w:rPr>
        <w:t>3</w:t>
      </w:r>
      <w:r w:rsidRPr="00D9208B">
        <w:rPr>
          <w:rFonts w:eastAsia="Calibri"/>
          <w:kern w:val="0"/>
          <w14:ligatures w14:val="none"/>
        </w:rPr>
        <w:t xml:space="preserve"> järgmises sõnastuses:</w:t>
      </w:r>
    </w:p>
    <w:p w14:paraId="0AC65775" w14:textId="77777777" w:rsidR="00C54B54" w:rsidRPr="00D9208B" w:rsidRDefault="00C54B54" w:rsidP="00C54B54">
      <w:pPr>
        <w:keepNext/>
        <w:jc w:val="both"/>
        <w:rPr>
          <w:rFonts w:eastAsia="Calibri"/>
          <w:kern w:val="0"/>
          <w14:ligatures w14:val="none"/>
        </w:rPr>
      </w:pPr>
    </w:p>
    <w:p w14:paraId="2DEDA7F6" w14:textId="2BA8550C" w:rsidR="00C36B68" w:rsidRPr="00D9208B" w:rsidRDefault="00C54B54" w:rsidP="00BD7980">
      <w:pPr>
        <w:keepNext/>
        <w:jc w:val="both"/>
        <w:rPr>
          <w:rFonts w:eastAsia="Calibri"/>
          <w:kern w:val="0"/>
          <w14:ligatures w14:val="none"/>
        </w:rPr>
      </w:pPr>
      <w:r w:rsidRPr="00D9208B">
        <w:rPr>
          <w:rFonts w:eastAsia="Calibri"/>
          <w:kern w:val="0"/>
          <w14:ligatures w14:val="none"/>
        </w:rPr>
        <w:t>„(1</w:t>
      </w:r>
      <w:r w:rsidRPr="00D9208B">
        <w:rPr>
          <w:rFonts w:eastAsia="Calibri"/>
          <w:kern w:val="0"/>
          <w:vertAlign w:val="superscript"/>
          <w14:ligatures w14:val="none"/>
        </w:rPr>
        <w:t>2</w:t>
      </w:r>
      <w:r w:rsidRPr="00D9208B">
        <w:rPr>
          <w:rFonts w:eastAsia="Calibri"/>
          <w:kern w:val="0"/>
          <w14:ligatures w14:val="none"/>
        </w:rPr>
        <w:t xml:space="preserve">) Kui välismaalane on esitanud tähtajalise elamisloa taotlemiseks </w:t>
      </w:r>
      <w:r w:rsidRPr="00900A71">
        <w:rPr>
          <w:rFonts w:eastAsia="Calibri"/>
          <w:kern w:val="0"/>
          <w14:ligatures w14:val="none"/>
        </w:rPr>
        <w:t>nõutud andmed ja tõendid</w:t>
      </w:r>
      <w:r>
        <w:rPr>
          <w:rFonts w:eastAsia="Calibri"/>
          <w:kern w:val="0"/>
          <w14:ligatures w14:val="none"/>
        </w:rPr>
        <w:t xml:space="preserve"> käesoleva seaduse § 212</w:t>
      </w:r>
      <w:r w:rsidRPr="00A25C3F">
        <w:rPr>
          <w:rFonts w:eastAsia="Calibri"/>
          <w:kern w:val="0"/>
          <w:vertAlign w:val="superscript"/>
          <w14:ligatures w14:val="none"/>
        </w:rPr>
        <w:t>1</w:t>
      </w:r>
      <w:r>
        <w:rPr>
          <w:rFonts w:eastAsia="Calibri"/>
          <w:kern w:val="0"/>
          <w14:ligatures w14:val="none"/>
        </w:rPr>
        <w:t xml:space="preserve"> kohaselt</w:t>
      </w:r>
      <w:r w:rsidRPr="00900A71">
        <w:rPr>
          <w:rFonts w:eastAsia="Calibri"/>
          <w:kern w:val="0"/>
          <w14:ligatures w14:val="none"/>
        </w:rPr>
        <w:t xml:space="preserve"> elektroonilise </w:t>
      </w:r>
      <w:r w:rsidRPr="00D9208B">
        <w:rPr>
          <w:rFonts w:eastAsia="Calibri"/>
          <w:kern w:val="0"/>
          <w14:ligatures w14:val="none"/>
        </w:rPr>
        <w:t xml:space="preserve">kanali kaudu, kinnitab ta nende õigsust </w:t>
      </w:r>
      <w:r w:rsidRPr="00D9208B">
        <w:rPr>
          <w:rFonts w:eastAsia="Calibri"/>
          <w:kern w:val="0"/>
          <w14:ligatures w14:val="none"/>
        </w:rPr>
        <w:lastRenderedPageBreak/>
        <w:t>tähtajalise elamisloa taotluse allkirjastamisega. Tähtajalise elamisloa taotluse võib allkirjastada selle vastuvõtmiseks pädeva asutuse infotehnoloogilise vahendiga.</w:t>
      </w:r>
    </w:p>
    <w:p w14:paraId="7CB719D0" w14:textId="77777777" w:rsidR="00A82AEB" w:rsidRDefault="00A82AEB" w:rsidP="00C36B68">
      <w:pPr>
        <w:jc w:val="both"/>
        <w:rPr>
          <w:rFonts w:eastAsia="Calibri"/>
          <w:kern w:val="0"/>
          <w14:ligatures w14:val="none"/>
        </w:rPr>
      </w:pPr>
    </w:p>
    <w:p w14:paraId="1151570C" w14:textId="3F500AB2" w:rsidR="00C36B68" w:rsidRPr="00D9208B" w:rsidRDefault="00C36B68" w:rsidP="00C36B68">
      <w:pPr>
        <w:jc w:val="both"/>
        <w:rPr>
          <w:rFonts w:eastAsia="Calibri"/>
          <w:kern w:val="0"/>
          <w14:ligatures w14:val="none"/>
        </w:rPr>
      </w:pPr>
      <w:r w:rsidRPr="00900A71">
        <w:rPr>
          <w:rFonts w:eastAsia="Calibri"/>
          <w:kern w:val="0"/>
          <w14:ligatures w14:val="none"/>
        </w:rPr>
        <w:t>(</w:t>
      </w:r>
      <w:r w:rsidR="00A82AEB">
        <w:rPr>
          <w:rFonts w:eastAsia="Calibri"/>
          <w:kern w:val="0"/>
          <w14:ligatures w14:val="none"/>
        </w:rPr>
        <w:t>1</w:t>
      </w:r>
      <w:r w:rsidR="00A82AEB">
        <w:rPr>
          <w:rFonts w:eastAsia="Calibri"/>
          <w:kern w:val="0"/>
          <w:vertAlign w:val="superscript"/>
          <w14:ligatures w14:val="none"/>
        </w:rPr>
        <w:t>3</w:t>
      </w:r>
      <w:r w:rsidRPr="00900A71">
        <w:rPr>
          <w:rFonts w:eastAsia="Calibri"/>
          <w:kern w:val="0"/>
          <w14:ligatures w14:val="none"/>
        </w:rPr>
        <w:t xml:space="preserve">) </w:t>
      </w:r>
      <w:bookmarkStart w:id="118" w:name="_Hlk158398476"/>
      <w:r w:rsidRPr="00900A71">
        <w:rPr>
          <w:rFonts w:eastAsia="Calibri"/>
          <w:kern w:val="0"/>
          <w14:ligatures w14:val="none"/>
        </w:rPr>
        <w:t xml:space="preserve">Käesoleva paragrahvi lõiget 1 ei kohaldata, kui tähtajalise elamisloa menetluse algatab Politsei- ja Piirivalveamet </w:t>
      </w:r>
      <w:bookmarkEnd w:id="118"/>
      <w:r w:rsidRPr="00900A71">
        <w:rPr>
          <w:rFonts w:eastAsia="Calibri"/>
          <w:kern w:val="0"/>
          <w14:ligatures w14:val="none"/>
        </w:rPr>
        <w:t>käesoleva seaduse § 210</w:t>
      </w:r>
      <w:r w:rsidRPr="00900A71">
        <w:rPr>
          <w:rFonts w:eastAsia="Calibri"/>
          <w:kern w:val="0"/>
          <w:vertAlign w:val="superscript"/>
          <w14:ligatures w14:val="none"/>
        </w:rPr>
        <w:t>3</w:t>
      </w:r>
      <w:r w:rsidRPr="00900A71">
        <w:rPr>
          <w:rFonts w:eastAsia="Calibri"/>
          <w:kern w:val="0"/>
          <w14:ligatures w14:val="none"/>
        </w:rPr>
        <w:t xml:space="preserve"> alusel.“</w:t>
      </w:r>
      <w:r w:rsidRPr="00D9208B">
        <w:rPr>
          <w:rFonts w:eastAsia="Calibri"/>
          <w:kern w:val="0"/>
          <w14:ligatures w14:val="none"/>
        </w:rPr>
        <w:t>;</w:t>
      </w:r>
    </w:p>
    <w:p w14:paraId="78851031" w14:textId="77777777" w:rsidR="00C36B68" w:rsidRPr="00D9208B" w:rsidRDefault="00C36B68" w:rsidP="00C36B68">
      <w:pPr>
        <w:jc w:val="both"/>
        <w:rPr>
          <w:rFonts w:eastAsia="Calibri"/>
          <w:kern w:val="0"/>
          <w14:ligatures w14:val="none"/>
        </w:rPr>
      </w:pPr>
    </w:p>
    <w:p w14:paraId="23CB27C8" w14:textId="5671B212" w:rsidR="00C36B68" w:rsidRPr="00D9208B" w:rsidRDefault="006960EA" w:rsidP="00C36B68">
      <w:pPr>
        <w:jc w:val="both"/>
        <w:rPr>
          <w:rFonts w:eastAsia="Calibri"/>
          <w:kern w:val="0"/>
          <w14:ligatures w14:val="none"/>
        </w:rPr>
      </w:pPr>
      <w:r>
        <w:rPr>
          <w:rFonts w:eastAsia="Calibri"/>
          <w:b/>
          <w:bCs/>
          <w:kern w:val="0"/>
          <w14:ligatures w14:val="none"/>
        </w:rPr>
        <w:t>6</w:t>
      </w:r>
      <w:r w:rsidR="00413AD9">
        <w:rPr>
          <w:rFonts w:eastAsia="Calibri"/>
          <w:b/>
          <w:bCs/>
          <w:kern w:val="0"/>
          <w14:ligatures w14:val="none"/>
        </w:rPr>
        <w:t>2</w:t>
      </w:r>
      <w:r w:rsidR="00C36B68" w:rsidRPr="00D9208B">
        <w:rPr>
          <w:rFonts w:eastAsia="Calibri"/>
          <w:b/>
          <w:bCs/>
          <w:kern w:val="0"/>
          <w14:ligatures w14:val="none"/>
        </w:rPr>
        <w:t xml:space="preserve">) </w:t>
      </w:r>
      <w:r w:rsidR="00C36B68" w:rsidRPr="00D9208B">
        <w:rPr>
          <w:rFonts w:eastAsia="Calibri"/>
          <w:kern w:val="0"/>
          <w14:ligatures w14:val="none"/>
        </w:rPr>
        <w:t>paragrahvi 219 täiendatakse lõikega 3 järgmises sõnastuses:</w:t>
      </w:r>
    </w:p>
    <w:p w14:paraId="43C1E06C" w14:textId="77777777" w:rsidR="00C36B68" w:rsidRPr="00D9208B" w:rsidRDefault="00C36B68" w:rsidP="00C36B68">
      <w:pPr>
        <w:jc w:val="both"/>
        <w:rPr>
          <w:rFonts w:eastAsia="Calibri"/>
          <w:kern w:val="0"/>
          <w14:ligatures w14:val="none"/>
        </w:rPr>
      </w:pPr>
    </w:p>
    <w:p w14:paraId="7FCB74FC" w14:textId="0A28EC0F" w:rsidR="00C36B68" w:rsidRPr="00D9208B" w:rsidRDefault="00C36B68" w:rsidP="00C36B68">
      <w:pPr>
        <w:jc w:val="both"/>
        <w:rPr>
          <w:rFonts w:eastAsia="Calibri"/>
          <w:kern w:val="0"/>
          <w14:ligatures w14:val="none"/>
        </w:rPr>
      </w:pPr>
      <w:r w:rsidRPr="00D9208B">
        <w:rPr>
          <w:rFonts w:eastAsia="Calibri"/>
          <w:kern w:val="0"/>
          <w14:ligatures w14:val="none"/>
        </w:rPr>
        <w:t xml:space="preserve">„(3) Käesoleva paragrahvi lõike 1 punkti 6 võib </w:t>
      </w:r>
      <w:r w:rsidR="00A25C3F">
        <w:rPr>
          <w:rFonts w:eastAsia="Calibri"/>
          <w:kern w:val="0"/>
          <w14:ligatures w14:val="none"/>
        </w:rPr>
        <w:t>jätta kohaldamata</w:t>
      </w:r>
      <w:r w:rsidR="002D4754">
        <w:rPr>
          <w:rFonts w:eastAsia="Calibri"/>
          <w:kern w:val="0"/>
          <w14:ligatures w14:val="none"/>
        </w:rPr>
        <w:t>, kui</w:t>
      </w:r>
      <w:r w:rsidR="00A25C3F">
        <w:rPr>
          <w:rFonts w:eastAsia="Calibri"/>
          <w:kern w:val="0"/>
          <w14:ligatures w14:val="none"/>
        </w:rPr>
        <w:t xml:space="preserve"> </w:t>
      </w:r>
      <w:r w:rsidR="002D4754">
        <w:rPr>
          <w:rFonts w:eastAsia="Calibri"/>
          <w:kern w:val="0"/>
          <w14:ligatures w14:val="none"/>
        </w:rPr>
        <w:t xml:space="preserve">välismaalane on </w:t>
      </w:r>
      <w:r w:rsidRPr="00D9208B">
        <w:rPr>
          <w:rFonts w:eastAsia="Calibri"/>
          <w:kern w:val="0"/>
          <w14:ligatures w14:val="none"/>
        </w:rPr>
        <w:t>Eesti kinnipidamisasutuses viibiv kinnipeetav, vahistatu või arestialu</w:t>
      </w:r>
      <w:r w:rsidR="002D4754">
        <w:rPr>
          <w:rFonts w:eastAsia="Calibri"/>
          <w:kern w:val="0"/>
          <w14:ligatures w14:val="none"/>
        </w:rPr>
        <w:t>n</w:t>
      </w:r>
      <w:r w:rsidRPr="00D9208B">
        <w:rPr>
          <w:rFonts w:eastAsia="Calibri"/>
          <w:kern w:val="0"/>
          <w14:ligatures w14:val="none"/>
        </w:rPr>
        <w:t>e</w:t>
      </w:r>
      <w:r w:rsidR="002D4754">
        <w:rPr>
          <w:rFonts w:eastAsia="Calibri"/>
          <w:kern w:val="0"/>
          <w14:ligatures w14:val="none"/>
        </w:rPr>
        <w:t>, keda</w:t>
      </w:r>
      <w:r w:rsidRPr="00D9208B">
        <w:rPr>
          <w:rFonts w:eastAsia="Calibri"/>
          <w:kern w:val="0"/>
          <w14:ligatures w14:val="none"/>
        </w:rPr>
        <w:t xml:space="preserve"> ei pea ükski riik kehtiva seaduse alusel oma kodanikuks.“;</w:t>
      </w:r>
    </w:p>
    <w:p w14:paraId="3B53DB03" w14:textId="77777777" w:rsidR="00C36B68" w:rsidRPr="00D9208B" w:rsidRDefault="00C36B68" w:rsidP="00C36B68">
      <w:pPr>
        <w:jc w:val="both"/>
        <w:rPr>
          <w:rFonts w:eastAsia="Calibri"/>
          <w:kern w:val="0"/>
          <w14:ligatures w14:val="none"/>
        </w:rPr>
      </w:pPr>
    </w:p>
    <w:p w14:paraId="1B05D87C" w14:textId="62C93FF8" w:rsidR="00C36B68" w:rsidRPr="00D9208B" w:rsidRDefault="006960EA" w:rsidP="00C36B68">
      <w:pPr>
        <w:jc w:val="both"/>
        <w:rPr>
          <w:rFonts w:eastAsia="Calibri"/>
          <w:kern w:val="0"/>
          <w14:ligatures w14:val="none"/>
        </w:rPr>
      </w:pPr>
      <w:r>
        <w:rPr>
          <w:rFonts w:eastAsia="Calibri"/>
          <w:b/>
          <w:bCs/>
          <w:kern w:val="0"/>
          <w14:ligatures w14:val="none"/>
        </w:rPr>
        <w:t>6</w:t>
      </w:r>
      <w:r w:rsidR="00413AD9">
        <w:rPr>
          <w:rFonts w:eastAsia="Calibri"/>
          <w:b/>
          <w:bCs/>
          <w:kern w:val="0"/>
          <w14:ligatures w14:val="none"/>
        </w:rPr>
        <w:t>3</w:t>
      </w:r>
      <w:r w:rsidR="00C36B68" w:rsidRPr="00D9208B">
        <w:rPr>
          <w:rFonts w:eastAsia="Calibri"/>
          <w:b/>
          <w:bCs/>
          <w:kern w:val="0"/>
          <w14:ligatures w14:val="none"/>
        </w:rPr>
        <w:t>)</w:t>
      </w:r>
      <w:r w:rsidR="00C36B68" w:rsidRPr="00D9208B">
        <w:rPr>
          <w:rFonts w:eastAsia="Calibri"/>
          <w:kern w:val="0"/>
          <w14:ligatures w14:val="none"/>
        </w:rPr>
        <w:t xml:space="preserve"> paragrahvi 224 lõiget 1 täiendatakse punktiga 9 järgmises sõnastuses:</w:t>
      </w:r>
    </w:p>
    <w:p w14:paraId="4A4ED115" w14:textId="77777777" w:rsidR="00C36B68" w:rsidRPr="00D9208B" w:rsidRDefault="00C36B68" w:rsidP="00C36B68">
      <w:pPr>
        <w:jc w:val="both"/>
        <w:rPr>
          <w:rFonts w:eastAsia="Calibri"/>
          <w:kern w:val="0"/>
          <w14:ligatures w14:val="none"/>
        </w:rPr>
      </w:pPr>
    </w:p>
    <w:p w14:paraId="4CB7E9C5" w14:textId="77777777" w:rsidR="00C36B68" w:rsidRPr="00D9208B" w:rsidRDefault="00C36B68" w:rsidP="00C36B68">
      <w:pPr>
        <w:jc w:val="both"/>
        <w:rPr>
          <w:rFonts w:eastAsia="Calibri"/>
          <w:kern w:val="0"/>
          <w14:ligatures w14:val="none"/>
        </w:rPr>
      </w:pPr>
      <w:r w:rsidRPr="00D9208B">
        <w:rPr>
          <w:rFonts w:eastAsia="Calibri"/>
          <w:kern w:val="0"/>
          <w14:ligatures w14:val="none"/>
        </w:rPr>
        <w:t>„9) Eesti Töötukassa loa taotlemise korra ja tähtaja ning taotluses esitatavate andmete ja taotlusele lisatavate tõendite loetelu.“;</w:t>
      </w:r>
    </w:p>
    <w:p w14:paraId="46900DEC" w14:textId="77777777" w:rsidR="00C36B68" w:rsidRPr="00D9208B" w:rsidRDefault="00C36B68" w:rsidP="00C36B68">
      <w:pPr>
        <w:jc w:val="both"/>
        <w:rPr>
          <w:rFonts w:eastAsia="Calibri"/>
          <w:kern w:val="0"/>
          <w14:ligatures w14:val="none"/>
        </w:rPr>
      </w:pPr>
    </w:p>
    <w:p w14:paraId="1F72EB08" w14:textId="5DA7E85B" w:rsidR="00C36B68" w:rsidRPr="00D9208B" w:rsidRDefault="006960EA" w:rsidP="00C36B68">
      <w:pPr>
        <w:jc w:val="both"/>
        <w:rPr>
          <w:rFonts w:eastAsia="Calibri"/>
          <w:kern w:val="0"/>
          <w14:ligatures w14:val="none"/>
        </w:rPr>
      </w:pPr>
      <w:r>
        <w:rPr>
          <w:rFonts w:eastAsia="Calibri"/>
          <w:b/>
          <w:kern w:val="0"/>
          <w14:ligatures w14:val="none"/>
        </w:rPr>
        <w:t>6</w:t>
      </w:r>
      <w:r w:rsidR="00413AD9">
        <w:rPr>
          <w:rFonts w:eastAsia="Calibri"/>
          <w:b/>
          <w:kern w:val="0"/>
          <w14:ligatures w14:val="none"/>
        </w:rPr>
        <w:t>4</w:t>
      </w:r>
      <w:r w:rsidR="00C36B68" w:rsidRPr="00D9208B">
        <w:rPr>
          <w:rFonts w:eastAsia="Calibri"/>
          <w:b/>
          <w:kern w:val="0"/>
          <w14:ligatures w14:val="none"/>
        </w:rPr>
        <w:t>)</w:t>
      </w:r>
      <w:r w:rsidR="00C36B68" w:rsidRPr="00D9208B">
        <w:rPr>
          <w:rFonts w:eastAsia="Calibri"/>
          <w:kern w:val="0"/>
          <w14:ligatures w14:val="none"/>
        </w:rPr>
        <w:t xml:space="preserve"> paragrahvi 228 lõige 3 muudetakse ja sõnastatakse järgmiselt:</w:t>
      </w:r>
    </w:p>
    <w:p w14:paraId="16AF52A6" w14:textId="77777777" w:rsidR="00C36B68" w:rsidRPr="00D9208B" w:rsidRDefault="00C36B68" w:rsidP="00C36B68">
      <w:pPr>
        <w:jc w:val="both"/>
        <w:rPr>
          <w:rFonts w:eastAsia="Calibri"/>
          <w:kern w:val="0"/>
          <w14:ligatures w14:val="none"/>
        </w:rPr>
      </w:pPr>
    </w:p>
    <w:p w14:paraId="5F025B62" w14:textId="478C6E5C" w:rsidR="00C36B68" w:rsidRPr="00D9208B" w:rsidRDefault="00C36B68" w:rsidP="00C36B68">
      <w:pPr>
        <w:jc w:val="both"/>
        <w:rPr>
          <w:rFonts w:eastAsia="Calibri"/>
          <w:kern w:val="0"/>
          <w14:ligatures w14:val="none"/>
        </w:rPr>
      </w:pPr>
      <w:r w:rsidRPr="00D9208B">
        <w:rPr>
          <w:rFonts w:eastAsia="Calibri"/>
          <w:kern w:val="0"/>
          <w14:ligatures w14:val="none"/>
        </w:rPr>
        <w:t xml:space="preserve">„(3) Elamislubade ja töölubade registri pidamise eesmärgi </w:t>
      </w:r>
      <w:del w:id="119" w:author="Merike Koppel JM" w:date="2024-08-12T12:39:00Z">
        <w:r w:rsidRPr="00D9208B" w:rsidDel="007637B9">
          <w:rPr>
            <w:rFonts w:eastAsia="Calibri"/>
            <w:kern w:val="0"/>
            <w14:ligatures w14:val="none"/>
          </w:rPr>
          <w:delText xml:space="preserve">täitmiseks töödeldakse </w:delText>
        </w:r>
      </w:del>
      <w:ins w:id="120" w:author="Merike Koppel JM" w:date="2024-08-12T12:39:00Z">
        <w:r w:rsidR="007637B9">
          <w:rPr>
            <w:rFonts w:eastAsia="Calibri"/>
            <w:kern w:val="0"/>
            <w14:ligatures w14:val="none"/>
          </w:rPr>
          <w:t xml:space="preserve">ja </w:t>
        </w:r>
      </w:ins>
      <w:r w:rsidRPr="00D9208B">
        <w:rPr>
          <w:rFonts w:eastAsia="Calibri"/>
          <w:kern w:val="0"/>
          <w14:ligatures w14:val="none"/>
        </w:rPr>
        <w:t>Euroopa Liidu õigusaktis, välislepingus, seaduses või määruses sätestatud ülesande täitmise</w:t>
      </w:r>
      <w:del w:id="121" w:author="Merike Koppel JM" w:date="2024-08-12T12:39:00Z">
        <w:r w:rsidRPr="00D9208B" w:rsidDel="007637B9">
          <w:rPr>
            <w:rFonts w:eastAsia="Calibri"/>
            <w:kern w:val="0"/>
            <w14:ligatures w14:val="none"/>
          </w:rPr>
          <w:delText>l</w:delText>
        </w:r>
      </w:del>
      <w:ins w:id="122" w:author="Merike Koppel JM" w:date="2024-08-12T12:39:00Z">
        <w:r w:rsidR="007637B9">
          <w:rPr>
            <w:rFonts w:eastAsia="Calibri"/>
            <w:kern w:val="0"/>
            <w14:ligatures w14:val="none"/>
          </w:rPr>
          <w:t>ks töödeldakse</w:t>
        </w:r>
      </w:ins>
      <w:r w:rsidRPr="00D9208B">
        <w:rPr>
          <w:rFonts w:eastAsia="Calibri"/>
          <w:kern w:val="0"/>
          <w14:ligatures w14:val="none"/>
        </w:rPr>
        <w:t xml:space="preserve"> elamisloa või tööloa ja selle pikendamise või kehtetuks tunnistamise, tähtajalise elamisloa ja selle pikendamise, pikaajalise elaniku elamisloa ja selle taastamise, elamisloa andmete välisriigi reisidokumenti kandmise, Eestist eemalviibimise registreerimise, Euroopa Liidu kodaniku perekonnaliikme tähtajalise elamisõiguse ja selle pikendamise ning Euroopa Liidu kodaniku või tema perekonnaliikme alalise elamisõiguse registreerimise ja elamisõiguse kohta ning sellises menetluses antud haldusakti ja sooritatud toimingu kohta ning kohanemisprogrammiga seotud toimingu kohta järgmisi andmeid:</w:t>
      </w:r>
    </w:p>
    <w:p w14:paraId="78789777" w14:textId="77777777" w:rsidR="00C36B68" w:rsidRPr="00D9208B" w:rsidRDefault="00C36B68" w:rsidP="00C36B68">
      <w:pPr>
        <w:jc w:val="both"/>
        <w:rPr>
          <w:rFonts w:eastAsia="Calibri"/>
          <w:kern w:val="0"/>
          <w14:ligatures w14:val="none"/>
        </w:rPr>
      </w:pPr>
      <w:r w:rsidRPr="00D9208B">
        <w:rPr>
          <w:rFonts w:eastAsia="Calibri"/>
          <w:kern w:val="0"/>
          <w14:ligatures w14:val="none"/>
        </w:rPr>
        <w:t>1) välismaalase üldandmed;</w:t>
      </w:r>
    </w:p>
    <w:p w14:paraId="45579A67" w14:textId="77777777" w:rsidR="00C36B68" w:rsidRPr="00D9208B" w:rsidRDefault="00C36B68" w:rsidP="00C36B68">
      <w:pPr>
        <w:jc w:val="both"/>
        <w:rPr>
          <w:rFonts w:eastAsia="Calibri"/>
          <w:kern w:val="0"/>
          <w14:ligatures w14:val="none"/>
        </w:rPr>
      </w:pPr>
      <w:r w:rsidRPr="00D9208B">
        <w:rPr>
          <w:rFonts w:eastAsia="Calibri"/>
          <w:kern w:val="0"/>
          <w14:ligatures w14:val="none"/>
        </w:rPr>
        <w:t>2) välismaalase isanimi, sünnikoht, rahvus ning isikut tõendava dokumendi ja riskiprofiili andmed;</w:t>
      </w:r>
    </w:p>
    <w:p w14:paraId="4CCB4A18" w14:textId="5F20946E" w:rsidR="00C36B68" w:rsidRPr="00D9208B" w:rsidRDefault="00C36B68" w:rsidP="00C36B68">
      <w:pPr>
        <w:jc w:val="both"/>
        <w:rPr>
          <w:rFonts w:eastAsia="Calibri"/>
          <w:kern w:val="0"/>
          <w14:ligatures w14:val="none"/>
        </w:rPr>
      </w:pPr>
      <w:r w:rsidRPr="00D9208B">
        <w:rPr>
          <w:rFonts w:eastAsia="Calibri"/>
          <w:kern w:val="0"/>
          <w14:ligatures w14:val="none"/>
        </w:rPr>
        <w:t>3) välismaalase biomeetrilised andmed</w:t>
      </w:r>
      <w:r w:rsidR="002A2A9C">
        <w:rPr>
          <w:rFonts w:eastAsia="Calibri"/>
          <w:kern w:val="0"/>
          <w14:ligatures w14:val="none"/>
        </w:rPr>
        <w:t xml:space="preserve"> </w:t>
      </w:r>
      <w:r w:rsidR="002A2A9C" w:rsidRPr="002A2A9C">
        <w:rPr>
          <w:rFonts w:eastAsia="Calibri"/>
          <w:kern w:val="0"/>
          <w14:ligatures w14:val="none"/>
        </w:rPr>
        <w:t xml:space="preserve">või andmed </w:t>
      </w:r>
      <w:r w:rsidR="009B2CE1">
        <w:rPr>
          <w:rFonts w:eastAsia="Calibri"/>
          <w:kern w:val="0"/>
          <w14:ligatures w14:val="none"/>
        </w:rPr>
        <w:t>biomeetriliste andmete</w:t>
      </w:r>
      <w:r w:rsidR="009B2CE1" w:rsidRPr="002A2A9C">
        <w:rPr>
          <w:rFonts w:eastAsia="Calibri"/>
          <w:kern w:val="0"/>
          <w14:ligatures w14:val="none"/>
        </w:rPr>
        <w:t xml:space="preserve"> </w:t>
      </w:r>
      <w:r w:rsidR="002D4754">
        <w:rPr>
          <w:rFonts w:eastAsia="Calibri"/>
          <w:kern w:val="0"/>
          <w14:ligatures w14:val="none"/>
        </w:rPr>
        <w:t>võtmise</w:t>
      </w:r>
      <w:r w:rsidR="002D4754" w:rsidRPr="002A2A9C">
        <w:rPr>
          <w:rFonts w:eastAsia="Calibri"/>
          <w:kern w:val="0"/>
          <w14:ligatures w14:val="none"/>
        </w:rPr>
        <w:t xml:space="preserve"> </w:t>
      </w:r>
      <w:r w:rsidR="002A2A9C" w:rsidRPr="002A2A9C">
        <w:rPr>
          <w:rFonts w:eastAsia="Calibri"/>
          <w:kern w:val="0"/>
          <w14:ligatures w14:val="none"/>
        </w:rPr>
        <w:t>võimatuse kohta</w:t>
      </w:r>
      <w:r w:rsidRPr="00D9208B">
        <w:rPr>
          <w:rFonts w:eastAsia="Calibri"/>
          <w:kern w:val="0"/>
          <w14:ligatures w14:val="none"/>
        </w:rPr>
        <w:t>;</w:t>
      </w:r>
    </w:p>
    <w:p w14:paraId="2DE64B0B" w14:textId="77777777" w:rsidR="00C36B68" w:rsidRPr="00F005AE" w:rsidRDefault="00C36B68" w:rsidP="00C36B68">
      <w:pPr>
        <w:jc w:val="both"/>
        <w:rPr>
          <w:rFonts w:eastAsia="Calibri"/>
          <w:kern w:val="0"/>
          <w14:ligatures w14:val="none"/>
        </w:rPr>
      </w:pPr>
      <w:r w:rsidRPr="00F005AE">
        <w:rPr>
          <w:rFonts w:eastAsia="Calibri"/>
          <w:kern w:val="0"/>
          <w14:ligatures w14:val="none"/>
        </w:rPr>
        <w:t>4) välismaalase perekonnaseisuandmed;</w:t>
      </w:r>
    </w:p>
    <w:p w14:paraId="46838AD9" w14:textId="22029C59" w:rsidR="002A2A9C" w:rsidRPr="00F005AE" w:rsidRDefault="0081184F" w:rsidP="00C36B68">
      <w:pPr>
        <w:jc w:val="both"/>
      </w:pPr>
      <w:r w:rsidRPr="00F005AE">
        <w:t xml:space="preserve">5) </w:t>
      </w:r>
      <w:r w:rsidR="002A2A9C" w:rsidRPr="00F005AE">
        <w:t>välismaalase eluloolised andmed;</w:t>
      </w:r>
    </w:p>
    <w:p w14:paraId="0B79DC9C" w14:textId="49B72698" w:rsidR="002A2A9C" w:rsidRPr="00F005AE" w:rsidRDefault="0081184F" w:rsidP="00C36B68">
      <w:pPr>
        <w:jc w:val="both"/>
        <w:rPr>
          <w:rFonts w:eastAsia="Calibri"/>
          <w:kern w:val="0"/>
          <w14:ligatures w14:val="none"/>
        </w:rPr>
      </w:pPr>
      <w:r w:rsidRPr="00F005AE">
        <w:t xml:space="preserve">6) </w:t>
      </w:r>
      <w:r w:rsidR="002A2A9C" w:rsidRPr="00F005AE">
        <w:t>välismaalase terviseseisundi andmed;</w:t>
      </w:r>
    </w:p>
    <w:p w14:paraId="76D9B40B" w14:textId="325708E8" w:rsidR="00C36B68" w:rsidRPr="00F005AE" w:rsidRDefault="0081184F" w:rsidP="00C36B68">
      <w:pPr>
        <w:jc w:val="both"/>
        <w:rPr>
          <w:rFonts w:eastAsia="Calibri"/>
          <w:kern w:val="0"/>
          <w14:ligatures w14:val="none"/>
        </w:rPr>
      </w:pPr>
      <w:r w:rsidRPr="00F005AE">
        <w:rPr>
          <w:rFonts w:eastAsia="Calibri"/>
          <w:kern w:val="0"/>
          <w14:ligatures w14:val="none"/>
        </w:rPr>
        <w:t>7</w:t>
      </w:r>
      <w:r w:rsidR="00C36B68" w:rsidRPr="00F005AE">
        <w:rPr>
          <w:rFonts w:eastAsia="Calibri"/>
          <w:kern w:val="0"/>
          <w14:ligatures w14:val="none"/>
        </w:rPr>
        <w:t>) välismaalase hariduse ja õppimise andmed;</w:t>
      </w:r>
    </w:p>
    <w:p w14:paraId="18DCFC0A" w14:textId="4BD88764" w:rsidR="00C36B68" w:rsidRPr="00F005AE" w:rsidRDefault="0081184F" w:rsidP="00C36B68">
      <w:pPr>
        <w:jc w:val="both"/>
        <w:rPr>
          <w:rFonts w:eastAsia="Calibri"/>
          <w:kern w:val="0"/>
          <w14:ligatures w14:val="none"/>
        </w:rPr>
      </w:pPr>
      <w:r w:rsidRPr="00F005AE">
        <w:rPr>
          <w:rFonts w:eastAsia="Calibri"/>
          <w:kern w:val="0"/>
          <w14:ligatures w14:val="none"/>
        </w:rPr>
        <w:t>8</w:t>
      </w:r>
      <w:r w:rsidR="00C36B68" w:rsidRPr="00F005AE">
        <w:rPr>
          <w:rFonts w:eastAsia="Calibri"/>
          <w:kern w:val="0"/>
          <w14:ligatures w14:val="none"/>
        </w:rPr>
        <w:t>) välismaalase töötamise ja ettevõtluse andmed;</w:t>
      </w:r>
    </w:p>
    <w:p w14:paraId="39E7F6C5" w14:textId="2CB54AFF" w:rsidR="002A2A9C" w:rsidRPr="00F005AE" w:rsidRDefault="0081184F" w:rsidP="00C36B68">
      <w:pPr>
        <w:jc w:val="both"/>
      </w:pPr>
      <w:r w:rsidRPr="00F005AE">
        <w:t>9) v</w:t>
      </w:r>
      <w:r w:rsidR="002A2A9C" w:rsidRPr="00F005AE">
        <w:t>älismaalase ülalpidamise ja legaalse sissetuleku andmed;</w:t>
      </w:r>
    </w:p>
    <w:p w14:paraId="47CB3CB1" w14:textId="6ED87030" w:rsidR="0081184F" w:rsidRPr="00F005AE" w:rsidRDefault="0081184F" w:rsidP="00C36B68">
      <w:pPr>
        <w:jc w:val="both"/>
        <w:rPr>
          <w:rFonts w:eastAsia="Calibri"/>
          <w:kern w:val="0"/>
          <w14:ligatures w14:val="none"/>
        </w:rPr>
      </w:pPr>
      <w:r w:rsidRPr="00F005AE">
        <w:t>10) välismaalase organisatsiooni kuulumise andmed</w:t>
      </w:r>
      <w:r w:rsidR="002D4754">
        <w:t>;</w:t>
      </w:r>
    </w:p>
    <w:p w14:paraId="70BDD0CA" w14:textId="23102665" w:rsidR="00C36B68" w:rsidRPr="00F005AE" w:rsidRDefault="0081184F" w:rsidP="00C36B68">
      <w:pPr>
        <w:jc w:val="both"/>
        <w:rPr>
          <w:rFonts w:eastAsia="Calibri"/>
          <w:kern w:val="0"/>
          <w14:ligatures w14:val="none"/>
        </w:rPr>
      </w:pPr>
      <w:r w:rsidRPr="00F005AE">
        <w:rPr>
          <w:rFonts w:eastAsia="Calibri"/>
          <w:kern w:val="0"/>
          <w14:ligatures w14:val="none"/>
        </w:rPr>
        <w:t>11</w:t>
      </w:r>
      <w:r w:rsidR="00C36B68" w:rsidRPr="00F005AE">
        <w:rPr>
          <w:rFonts w:eastAsia="Calibri"/>
          <w:kern w:val="0"/>
          <w14:ligatures w14:val="none"/>
        </w:rPr>
        <w:t>) välismaalase kriminaalkorras karista</w:t>
      </w:r>
      <w:r w:rsidR="00572ED3">
        <w:rPr>
          <w:rFonts w:eastAsia="Calibri"/>
          <w:kern w:val="0"/>
          <w14:ligatures w14:val="none"/>
        </w:rPr>
        <w:t>mise</w:t>
      </w:r>
      <w:r w:rsidR="00C36B68" w:rsidRPr="00F005AE">
        <w:rPr>
          <w:rFonts w:eastAsia="Calibri"/>
          <w:kern w:val="0"/>
          <w14:ligatures w14:val="none"/>
        </w:rPr>
        <w:t xml:space="preserve"> andmed;</w:t>
      </w:r>
    </w:p>
    <w:p w14:paraId="3CFFC853" w14:textId="297D444A" w:rsidR="00C36B68" w:rsidRPr="00F005AE" w:rsidRDefault="0081184F" w:rsidP="00C36B68">
      <w:pPr>
        <w:jc w:val="both"/>
        <w:rPr>
          <w:rFonts w:eastAsia="Calibri"/>
          <w:kern w:val="0"/>
          <w14:ligatures w14:val="none"/>
        </w:rPr>
      </w:pPr>
      <w:r w:rsidRPr="00F005AE">
        <w:rPr>
          <w:rFonts w:eastAsia="Calibri"/>
          <w:kern w:val="0"/>
          <w14:ligatures w14:val="none"/>
        </w:rPr>
        <w:t>12</w:t>
      </w:r>
      <w:r w:rsidR="00C36B68" w:rsidRPr="00F005AE">
        <w:rPr>
          <w:rFonts w:eastAsia="Calibri"/>
          <w:kern w:val="0"/>
          <w14:ligatures w14:val="none"/>
        </w:rPr>
        <w:t>) välismaalase ajateenistuses, relvajõududes, kaadrisõjaväelasena või luure- või julgeolekuteenistuses teenimise ja töötamise andmed, väljaspool Eestit sõjaväelises operatsioonis osalemise andmed ning riiklikus või mitteriiklikus relvastatud organisatsioonis või üksuses teenimise ja töötamise andmed;</w:t>
      </w:r>
    </w:p>
    <w:p w14:paraId="3BB4E435" w14:textId="509E9CC6" w:rsidR="00C36B68" w:rsidRPr="00F005AE" w:rsidRDefault="0081184F" w:rsidP="00C36B68">
      <w:pPr>
        <w:jc w:val="both"/>
        <w:rPr>
          <w:rFonts w:eastAsia="Calibri"/>
          <w:kern w:val="0"/>
          <w14:ligatures w14:val="none"/>
        </w:rPr>
      </w:pPr>
      <w:r w:rsidRPr="00F005AE">
        <w:rPr>
          <w:rFonts w:eastAsia="Calibri"/>
          <w:kern w:val="0"/>
          <w14:ligatures w14:val="none"/>
        </w:rPr>
        <w:t>13</w:t>
      </w:r>
      <w:r w:rsidR="00C36B68" w:rsidRPr="00F005AE">
        <w:rPr>
          <w:rFonts w:eastAsia="Calibri"/>
          <w:kern w:val="0"/>
          <w14:ligatures w14:val="none"/>
        </w:rPr>
        <w:t xml:space="preserve">) </w:t>
      </w:r>
      <w:r w:rsidR="002A2A9C" w:rsidRPr="00F005AE">
        <w:rPr>
          <w:rFonts w:eastAsia="Calibri"/>
          <w:kern w:val="0"/>
          <w14:ligatures w14:val="none"/>
        </w:rPr>
        <w:t xml:space="preserve">välismaalase kuritegelikku või terroristlikku ühendusse või äärmusrühmitusse kuulumise andmed, terroristliku </w:t>
      </w:r>
      <w:r w:rsidR="001F2A47">
        <w:rPr>
          <w:rFonts w:eastAsia="Calibri"/>
          <w:kern w:val="0"/>
          <w14:ligatures w14:val="none"/>
        </w:rPr>
        <w:t>ühenduse</w:t>
      </w:r>
      <w:r w:rsidR="00A70D7A">
        <w:rPr>
          <w:rFonts w:eastAsia="Calibri"/>
          <w:kern w:val="0"/>
          <w14:ligatures w14:val="none"/>
        </w:rPr>
        <w:t xml:space="preserve"> </w:t>
      </w:r>
      <w:r w:rsidR="002A2A9C" w:rsidRPr="00F005AE">
        <w:rPr>
          <w:rFonts w:eastAsia="Calibri"/>
          <w:kern w:val="0"/>
          <w14:ligatures w14:val="none"/>
        </w:rPr>
        <w:t xml:space="preserve">või äärmusrühmituse kontrolli all </w:t>
      </w:r>
      <w:r w:rsidR="002A2A9C" w:rsidRPr="00EC095C">
        <w:rPr>
          <w:rFonts w:eastAsia="Calibri"/>
          <w:kern w:val="0"/>
          <w14:ligatures w14:val="none"/>
        </w:rPr>
        <w:t>oleval</w:t>
      </w:r>
      <w:r w:rsidR="002A2A9C" w:rsidRPr="00F005AE">
        <w:rPr>
          <w:rFonts w:eastAsia="Calibri"/>
          <w:kern w:val="0"/>
          <w14:ligatures w14:val="none"/>
        </w:rPr>
        <w:t xml:space="preserve"> alal viibimise andmed, tulirelva või lõhkematerjaliga kokkupuutumise andmed ning inimsusevastase kuriteo või sõjakuriteo toimepanemise andmed</w:t>
      </w:r>
      <w:r w:rsidR="00C36B68" w:rsidRPr="00F005AE">
        <w:rPr>
          <w:rFonts w:eastAsia="Calibri"/>
          <w:kern w:val="0"/>
          <w14:ligatures w14:val="none"/>
        </w:rPr>
        <w:t>;</w:t>
      </w:r>
    </w:p>
    <w:p w14:paraId="25A386BE" w14:textId="1D1E3A85" w:rsidR="00C36B68" w:rsidRPr="00F005AE" w:rsidRDefault="00C36B68" w:rsidP="00C36B68">
      <w:pPr>
        <w:jc w:val="both"/>
        <w:rPr>
          <w:rFonts w:eastAsia="Calibri"/>
          <w:kern w:val="0"/>
          <w14:ligatures w14:val="none"/>
        </w:rPr>
      </w:pPr>
      <w:r w:rsidRPr="00F005AE">
        <w:rPr>
          <w:rFonts w:eastAsia="Calibri"/>
          <w:kern w:val="0"/>
          <w14:ligatures w14:val="none"/>
        </w:rPr>
        <w:t>1</w:t>
      </w:r>
      <w:r w:rsidR="0081184F" w:rsidRPr="00F005AE">
        <w:rPr>
          <w:rFonts w:eastAsia="Calibri"/>
          <w:kern w:val="0"/>
          <w14:ligatures w14:val="none"/>
        </w:rPr>
        <w:t>4</w:t>
      </w:r>
      <w:r w:rsidRPr="00F005AE">
        <w:rPr>
          <w:rFonts w:eastAsia="Calibri"/>
          <w:kern w:val="0"/>
          <w14:ligatures w14:val="none"/>
        </w:rPr>
        <w:t>) elamisloa või elamisõiguse taotlemise alus ja soovitud</w:t>
      </w:r>
      <w:r w:rsidR="00B64E12">
        <w:rPr>
          <w:rFonts w:eastAsia="Calibri"/>
          <w:kern w:val="0"/>
          <w14:ligatures w14:val="none"/>
        </w:rPr>
        <w:t xml:space="preserve"> kehtivusaeg</w:t>
      </w:r>
      <w:r w:rsidRPr="00F005AE">
        <w:rPr>
          <w:rFonts w:eastAsia="Calibri"/>
          <w:kern w:val="0"/>
          <w14:ligatures w14:val="none"/>
        </w:rPr>
        <w:t xml:space="preserve"> ning välismaalase elamisloa või elamisõiguse andmed teises riigis;</w:t>
      </w:r>
    </w:p>
    <w:p w14:paraId="0D74F76D" w14:textId="5499A8D4" w:rsidR="00C36B68" w:rsidRPr="00F005AE" w:rsidRDefault="00C36B68" w:rsidP="00C36B68">
      <w:pPr>
        <w:jc w:val="both"/>
        <w:rPr>
          <w:rFonts w:eastAsia="Calibri"/>
          <w:kern w:val="0"/>
          <w14:ligatures w14:val="none"/>
        </w:rPr>
      </w:pPr>
      <w:r w:rsidRPr="00F005AE">
        <w:rPr>
          <w:rFonts w:eastAsia="Calibri"/>
          <w:kern w:val="0"/>
          <w14:ligatures w14:val="none"/>
        </w:rPr>
        <w:t>1</w:t>
      </w:r>
      <w:r w:rsidR="0081184F" w:rsidRPr="00F005AE">
        <w:rPr>
          <w:rFonts w:eastAsia="Calibri"/>
          <w:kern w:val="0"/>
          <w14:ligatures w14:val="none"/>
        </w:rPr>
        <w:t>5</w:t>
      </w:r>
      <w:r w:rsidRPr="00F005AE">
        <w:rPr>
          <w:rFonts w:eastAsia="Calibri"/>
          <w:kern w:val="0"/>
          <w14:ligatures w14:val="none"/>
        </w:rPr>
        <w:t>) välismaalase esindaja</w:t>
      </w:r>
      <w:r w:rsidR="002A2A9C" w:rsidRPr="00F005AE">
        <w:rPr>
          <w:rFonts w:eastAsia="Calibri"/>
          <w:kern w:val="0"/>
          <w14:ligatures w14:val="none"/>
        </w:rPr>
        <w:t xml:space="preserve"> üld</w:t>
      </w:r>
      <w:r w:rsidR="000608A7">
        <w:rPr>
          <w:rFonts w:eastAsia="Calibri"/>
          <w:kern w:val="0"/>
          <w14:ligatures w14:val="none"/>
        </w:rPr>
        <w:t>andmed</w:t>
      </w:r>
      <w:r w:rsidR="002A2A9C" w:rsidRPr="00F005AE">
        <w:rPr>
          <w:rFonts w:eastAsia="Calibri"/>
          <w:kern w:val="0"/>
          <w14:ligatures w14:val="none"/>
        </w:rPr>
        <w:t xml:space="preserve"> ja</w:t>
      </w:r>
      <w:r w:rsidRPr="00F005AE">
        <w:rPr>
          <w:rFonts w:eastAsia="Calibri"/>
          <w:kern w:val="0"/>
          <w14:ligatures w14:val="none"/>
        </w:rPr>
        <w:t xml:space="preserve"> esindusõiguse andmed;</w:t>
      </w:r>
    </w:p>
    <w:p w14:paraId="5B44C040" w14:textId="3AD9B2A8" w:rsidR="00C36B68" w:rsidRPr="00F005AE" w:rsidRDefault="00C36B68" w:rsidP="00C36B68">
      <w:pPr>
        <w:jc w:val="both"/>
        <w:rPr>
          <w:rFonts w:eastAsia="Calibri"/>
          <w:kern w:val="0"/>
          <w14:ligatures w14:val="none"/>
        </w:rPr>
      </w:pPr>
      <w:r w:rsidRPr="00F005AE">
        <w:rPr>
          <w:rFonts w:eastAsia="Calibri"/>
          <w:kern w:val="0"/>
          <w14:ligatures w14:val="none"/>
        </w:rPr>
        <w:lastRenderedPageBreak/>
        <w:t>1</w:t>
      </w:r>
      <w:r w:rsidR="0081184F" w:rsidRPr="00F005AE">
        <w:rPr>
          <w:rFonts w:eastAsia="Calibri"/>
          <w:kern w:val="0"/>
          <w14:ligatures w14:val="none"/>
        </w:rPr>
        <w:t>6</w:t>
      </w:r>
      <w:r w:rsidRPr="00F005AE">
        <w:rPr>
          <w:rFonts w:eastAsia="Calibri"/>
          <w:kern w:val="0"/>
          <w14:ligatures w14:val="none"/>
        </w:rPr>
        <w:t xml:space="preserve">) </w:t>
      </w:r>
      <w:commentRangeStart w:id="123"/>
      <w:r w:rsidRPr="00F005AE">
        <w:rPr>
          <w:rFonts w:eastAsia="Calibri"/>
          <w:kern w:val="0"/>
          <w14:ligatures w14:val="none"/>
        </w:rPr>
        <w:t xml:space="preserve">andmed, kas </w:t>
      </w:r>
      <w:commentRangeEnd w:id="123"/>
      <w:r w:rsidR="007637B9">
        <w:rPr>
          <w:rStyle w:val="Kommentaariviide"/>
          <w:kern w:val="0"/>
          <w14:ligatures w14:val="none"/>
        </w:rPr>
        <w:commentReference w:id="123"/>
      </w:r>
      <w:r w:rsidRPr="00F005AE">
        <w:rPr>
          <w:rFonts w:eastAsia="Calibri"/>
          <w:kern w:val="0"/>
          <w14:ligatures w14:val="none"/>
        </w:rPr>
        <w:t>välismaalane on Euroopa Liidu kodaniku perekonnaliige</w:t>
      </w:r>
      <w:r w:rsidR="000608A7">
        <w:rPr>
          <w:rFonts w:eastAsia="Calibri"/>
          <w:kern w:val="0"/>
          <w14:ligatures w14:val="none"/>
        </w:rPr>
        <w:t>,</w:t>
      </w:r>
      <w:r w:rsidR="002A2A9C" w:rsidRPr="00F005AE">
        <w:rPr>
          <w:rFonts w:eastAsia="Calibri"/>
          <w:kern w:val="0"/>
          <w14:ligatures w14:val="none"/>
        </w:rPr>
        <w:t xml:space="preserve"> ja Euroopa Liidu kodaniku kinnitus selle kohta</w:t>
      </w:r>
      <w:r w:rsidRPr="00F005AE">
        <w:rPr>
          <w:rFonts w:eastAsia="Calibri"/>
          <w:kern w:val="0"/>
          <w14:ligatures w14:val="none"/>
        </w:rPr>
        <w:t>;</w:t>
      </w:r>
    </w:p>
    <w:p w14:paraId="7790452B" w14:textId="501C1BB9" w:rsidR="00C36B68" w:rsidRPr="00D9208B" w:rsidRDefault="00C36B68" w:rsidP="00C36B68">
      <w:pPr>
        <w:jc w:val="both"/>
        <w:rPr>
          <w:rFonts w:eastAsia="Calibri"/>
          <w:kern w:val="0"/>
          <w14:ligatures w14:val="none"/>
        </w:rPr>
      </w:pPr>
      <w:r w:rsidRPr="00D9208B">
        <w:rPr>
          <w:rFonts w:eastAsia="Calibri"/>
          <w:kern w:val="0"/>
          <w14:ligatures w14:val="none"/>
        </w:rPr>
        <w:t>1</w:t>
      </w:r>
      <w:r w:rsidR="0081184F">
        <w:rPr>
          <w:rFonts w:eastAsia="Calibri"/>
          <w:kern w:val="0"/>
          <w14:ligatures w14:val="none"/>
        </w:rPr>
        <w:t>7</w:t>
      </w:r>
      <w:r w:rsidRPr="00D9208B">
        <w:rPr>
          <w:rFonts w:eastAsia="Calibri"/>
          <w:kern w:val="0"/>
          <w14:ligatures w14:val="none"/>
        </w:rPr>
        <w:t xml:space="preserve">) </w:t>
      </w:r>
      <w:commentRangeStart w:id="124"/>
      <w:r w:rsidRPr="00D9208B">
        <w:rPr>
          <w:rFonts w:eastAsia="Calibri"/>
          <w:kern w:val="0"/>
          <w14:ligatures w14:val="none"/>
        </w:rPr>
        <w:t xml:space="preserve">andmed, kas </w:t>
      </w:r>
      <w:commentRangeEnd w:id="124"/>
      <w:r w:rsidR="007637B9">
        <w:rPr>
          <w:rStyle w:val="Kommentaariviide"/>
          <w:kern w:val="0"/>
          <w14:ligatures w14:val="none"/>
        </w:rPr>
        <w:commentReference w:id="124"/>
      </w:r>
      <w:r w:rsidRPr="00D9208B">
        <w:rPr>
          <w:rFonts w:eastAsia="Calibri"/>
          <w:kern w:val="0"/>
          <w14:ligatures w14:val="none"/>
        </w:rPr>
        <w:t>välismaalane on Euroopa Liidu sinise kaardi valdaja abikaasa või registreeritud elukaaslane;</w:t>
      </w:r>
    </w:p>
    <w:p w14:paraId="74BA6E5D" w14:textId="4D0530D8" w:rsidR="00C36B68" w:rsidRPr="00D9208B" w:rsidRDefault="00C36B68" w:rsidP="00C36B68">
      <w:pPr>
        <w:jc w:val="both"/>
        <w:rPr>
          <w:rFonts w:eastAsia="Calibri"/>
          <w:kern w:val="0"/>
          <w14:ligatures w14:val="none"/>
        </w:rPr>
      </w:pPr>
      <w:r w:rsidRPr="00D9208B">
        <w:rPr>
          <w:rFonts w:eastAsia="Calibri"/>
          <w:kern w:val="0"/>
          <w14:ligatures w14:val="none"/>
        </w:rPr>
        <w:t>1</w:t>
      </w:r>
      <w:r w:rsidR="0081184F">
        <w:rPr>
          <w:rFonts w:eastAsia="Calibri"/>
          <w:kern w:val="0"/>
          <w14:ligatures w14:val="none"/>
        </w:rPr>
        <w:t>8</w:t>
      </w:r>
      <w:commentRangeStart w:id="125"/>
      <w:r w:rsidRPr="00D9208B">
        <w:rPr>
          <w:rFonts w:eastAsia="Calibri"/>
          <w:kern w:val="0"/>
          <w14:ligatures w14:val="none"/>
        </w:rPr>
        <w:t xml:space="preserve">) andmed, kas </w:t>
      </w:r>
      <w:commentRangeEnd w:id="125"/>
      <w:r w:rsidR="007637B9">
        <w:rPr>
          <w:rStyle w:val="Kommentaariviide"/>
          <w:kern w:val="0"/>
          <w14:ligatures w14:val="none"/>
        </w:rPr>
        <w:commentReference w:id="125"/>
      </w:r>
      <w:r w:rsidRPr="00D9208B">
        <w:rPr>
          <w:rFonts w:eastAsia="Calibri"/>
          <w:kern w:val="0"/>
          <w14:ligatures w14:val="none"/>
        </w:rPr>
        <w:t>välismaalane on rahvusvahelise kaitse saaja teises Euroopa Liidu liikmesriigis;</w:t>
      </w:r>
    </w:p>
    <w:p w14:paraId="2F28EDC8" w14:textId="50DF7346" w:rsidR="00C36B68" w:rsidRPr="00D9208B" w:rsidRDefault="00C36B68" w:rsidP="00C36B68">
      <w:pPr>
        <w:jc w:val="both"/>
        <w:rPr>
          <w:rFonts w:eastAsia="Calibri"/>
          <w:kern w:val="0"/>
          <w14:ligatures w14:val="none"/>
        </w:rPr>
      </w:pPr>
      <w:r w:rsidRPr="00D9208B">
        <w:rPr>
          <w:rFonts w:eastAsia="Calibri"/>
          <w:kern w:val="0"/>
          <w14:ligatures w14:val="none"/>
        </w:rPr>
        <w:t>1</w:t>
      </w:r>
      <w:r w:rsidR="0081184F">
        <w:rPr>
          <w:rFonts w:eastAsia="Calibri"/>
          <w:kern w:val="0"/>
          <w14:ligatures w14:val="none"/>
        </w:rPr>
        <w:t>9</w:t>
      </w:r>
      <w:r w:rsidRPr="00D9208B">
        <w:rPr>
          <w:rFonts w:eastAsia="Calibri"/>
          <w:kern w:val="0"/>
          <w14:ligatures w14:val="none"/>
        </w:rPr>
        <w:t xml:space="preserve">) välismaalase </w:t>
      </w:r>
      <w:commentRangeStart w:id="126"/>
      <w:r w:rsidRPr="00D9208B">
        <w:rPr>
          <w:rFonts w:eastAsia="Calibri"/>
          <w:kern w:val="0"/>
          <w14:ligatures w14:val="none"/>
        </w:rPr>
        <w:t xml:space="preserve">pere- ja leibkonnaliikme ning lähedase sugulase </w:t>
      </w:r>
      <w:commentRangeEnd w:id="126"/>
      <w:r w:rsidR="0050451F">
        <w:rPr>
          <w:rStyle w:val="Kommentaariviide"/>
          <w:kern w:val="0"/>
          <w14:ligatures w14:val="none"/>
        </w:rPr>
        <w:commentReference w:id="126"/>
      </w:r>
      <w:r w:rsidRPr="00D9208B">
        <w:rPr>
          <w:rFonts w:eastAsia="Calibri"/>
          <w:kern w:val="0"/>
          <w14:ligatures w14:val="none"/>
        </w:rPr>
        <w:t>üldandmed, sünnikoht ja perekonnaseisuandmed ning seos välismaalasega;</w:t>
      </w:r>
    </w:p>
    <w:p w14:paraId="5036DF35" w14:textId="5EA79817" w:rsidR="00C36B68" w:rsidRPr="00D9208B" w:rsidRDefault="0081184F" w:rsidP="00C36B68">
      <w:pPr>
        <w:jc w:val="both"/>
        <w:rPr>
          <w:rFonts w:eastAsia="Calibri"/>
          <w:kern w:val="0"/>
          <w14:ligatures w14:val="none"/>
        </w:rPr>
      </w:pPr>
      <w:r>
        <w:rPr>
          <w:rFonts w:eastAsia="Calibri"/>
          <w:kern w:val="0"/>
          <w14:ligatures w14:val="none"/>
        </w:rPr>
        <w:t>20</w:t>
      </w:r>
      <w:r w:rsidR="00C36B68" w:rsidRPr="00D9208B">
        <w:rPr>
          <w:rFonts w:eastAsia="Calibri"/>
          <w:kern w:val="0"/>
          <w14:ligatures w14:val="none"/>
        </w:rPr>
        <w:t>) välismaalase Eestist eemalviibimise andmed;</w:t>
      </w:r>
    </w:p>
    <w:p w14:paraId="641DCE04" w14:textId="12262238" w:rsidR="00C36B68" w:rsidRDefault="0081184F" w:rsidP="00C36B68">
      <w:pPr>
        <w:jc w:val="both"/>
        <w:rPr>
          <w:rFonts w:eastAsia="Calibri"/>
          <w:kern w:val="0"/>
          <w14:ligatures w14:val="none"/>
        </w:rPr>
      </w:pPr>
      <w:r>
        <w:rPr>
          <w:rFonts w:eastAsia="Calibri"/>
          <w:kern w:val="0"/>
          <w14:ligatures w14:val="none"/>
        </w:rPr>
        <w:t>21</w:t>
      </w:r>
      <w:r w:rsidR="00C36B68" w:rsidRPr="00D9208B">
        <w:rPr>
          <w:rFonts w:eastAsia="Calibri"/>
          <w:kern w:val="0"/>
          <w14:ligatures w14:val="none"/>
        </w:rPr>
        <w:t xml:space="preserve">) </w:t>
      </w:r>
      <w:commentRangeStart w:id="127"/>
      <w:r w:rsidR="00C36B68" w:rsidRPr="00D9208B">
        <w:rPr>
          <w:rFonts w:eastAsia="Calibri"/>
          <w:kern w:val="0"/>
          <w14:ligatures w14:val="none"/>
        </w:rPr>
        <w:t>andmed, kas</w:t>
      </w:r>
      <w:commentRangeEnd w:id="127"/>
      <w:r w:rsidR="007637B9">
        <w:rPr>
          <w:rStyle w:val="Kommentaariviide"/>
          <w:kern w:val="0"/>
          <w14:ligatures w14:val="none"/>
        </w:rPr>
        <w:commentReference w:id="127"/>
      </w:r>
      <w:r w:rsidR="00C36B68" w:rsidRPr="00D9208B">
        <w:rPr>
          <w:rFonts w:eastAsia="Calibri"/>
          <w:kern w:val="0"/>
          <w14:ligatures w14:val="none"/>
        </w:rPr>
        <w:t xml:space="preserve"> välismaalane on saanud rahvusvahelise abiprogrammi kaudu välisriigis elamispinna või Eestist lahkumiseks toetust</w:t>
      </w:r>
      <w:r w:rsidR="00C36B68">
        <w:rPr>
          <w:rFonts w:eastAsia="Calibri"/>
          <w:kern w:val="0"/>
          <w14:ligatures w14:val="none"/>
        </w:rPr>
        <w:t>;</w:t>
      </w:r>
    </w:p>
    <w:p w14:paraId="66756085" w14:textId="02108806" w:rsidR="00C36B68" w:rsidRPr="00D9208B" w:rsidRDefault="0081184F" w:rsidP="00C36B68">
      <w:pPr>
        <w:jc w:val="both"/>
        <w:rPr>
          <w:rFonts w:eastAsia="Calibri"/>
          <w:kern w:val="0"/>
          <w14:ligatures w14:val="none"/>
        </w:rPr>
      </w:pPr>
      <w:r>
        <w:rPr>
          <w:rFonts w:eastAsia="Calibri"/>
          <w:kern w:val="0"/>
          <w14:ligatures w14:val="none"/>
        </w:rPr>
        <w:t>22</w:t>
      </w:r>
      <w:r w:rsidR="00C36B68">
        <w:rPr>
          <w:rFonts w:eastAsia="Calibri"/>
          <w:kern w:val="0"/>
          <w14:ligatures w14:val="none"/>
        </w:rPr>
        <w:t>)</w:t>
      </w:r>
      <w:r w:rsidR="00C36B68" w:rsidRPr="00D9208B">
        <w:rPr>
          <w:rFonts w:eastAsia="Calibri"/>
          <w:kern w:val="0"/>
          <w14:ligatures w14:val="none"/>
        </w:rPr>
        <w:t xml:space="preserve"> </w:t>
      </w:r>
      <w:commentRangeStart w:id="128"/>
      <w:r w:rsidR="00C36B68" w:rsidRPr="00D9208B">
        <w:rPr>
          <w:rFonts w:eastAsia="Calibri"/>
          <w:kern w:val="0"/>
          <w14:ligatures w14:val="none"/>
        </w:rPr>
        <w:t xml:space="preserve">andmed, kas </w:t>
      </w:r>
      <w:commentRangeEnd w:id="128"/>
      <w:r w:rsidR="0054330D">
        <w:rPr>
          <w:rStyle w:val="Kommentaariviide"/>
          <w:kern w:val="0"/>
          <w14:ligatures w14:val="none"/>
        </w:rPr>
        <w:commentReference w:id="128"/>
      </w:r>
      <w:r w:rsidR="00C36B68" w:rsidRPr="00D9208B">
        <w:rPr>
          <w:rFonts w:eastAsia="Calibri"/>
          <w:kern w:val="0"/>
          <w14:ligatures w14:val="none"/>
        </w:rPr>
        <w:t>taotleja on kantud Eesti Vabariigi ja Vene Föderatsiooni vahelise kokkuleppe Vene Föderatsiooni relvajõudude pensionäride sotsiaalsete tagatiste küsimustes Eesti Vabariigi territooriumil artikli 2 punktis 3 märgitud, täpsustatud ja Eesti heakskiidetud nimekirja;</w:t>
      </w:r>
    </w:p>
    <w:p w14:paraId="4004ABD4" w14:textId="103D024E" w:rsidR="00C36B68" w:rsidRPr="00D9208B" w:rsidRDefault="0081184F" w:rsidP="00C36B68">
      <w:pPr>
        <w:jc w:val="both"/>
        <w:rPr>
          <w:rFonts w:eastAsia="Calibri"/>
          <w:kern w:val="0"/>
          <w14:ligatures w14:val="none"/>
        </w:rPr>
      </w:pPr>
      <w:r>
        <w:rPr>
          <w:rFonts w:eastAsia="Calibri"/>
          <w:kern w:val="0"/>
          <w14:ligatures w14:val="none"/>
        </w:rPr>
        <w:t>23</w:t>
      </w:r>
      <w:r w:rsidR="00C36B68" w:rsidRPr="00D9208B">
        <w:rPr>
          <w:rFonts w:eastAsia="Calibri"/>
          <w:kern w:val="0"/>
          <w14:ligatures w14:val="none"/>
        </w:rPr>
        <w:t xml:space="preserve">) välismaalase </w:t>
      </w:r>
      <w:r w:rsidR="00C54B54" w:rsidRPr="00D9208B">
        <w:rPr>
          <w:rFonts w:eastAsia="Calibri"/>
          <w:kern w:val="0"/>
          <w14:ligatures w14:val="none"/>
        </w:rPr>
        <w:t>usuli</w:t>
      </w:r>
      <w:r w:rsidR="00C54B54">
        <w:rPr>
          <w:rFonts w:eastAsia="Calibri"/>
          <w:kern w:val="0"/>
          <w14:ligatures w14:val="none"/>
        </w:rPr>
        <w:t>n</w:t>
      </w:r>
      <w:r w:rsidR="00C54B54" w:rsidRPr="00D9208B">
        <w:rPr>
          <w:rFonts w:eastAsia="Calibri"/>
          <w:kern w:val="0"/>
          <w14:ligatures w14:val="none"/>
        </w:rPr>
        <w:t>e kuuluvus, kui</w:t>
      </w:r>
      <w:r w:rsidR="00C36B68" w:rsidRPr="00D9208B">
        <w:rPr>
          <w:rFonts w:eastAsia="Calibri"/>
          <w:kern w:val="0"/>
          <w14:ligatures w14:val="none"/>
        </w:rPr>
        <w:t xml:space="preserve"> ta asub tööle vaimuliku, nunna või mungana;</w:t>
      </w:r>
    </w:p>
    <w:p w14:paraId="0E40B1DF" w14:textId="4D3EA7F7" w:rsidR="00C36B68" w:rsidRPr="00D9208B" w:rsidRDefault="00C36B68" w:rsidP="00C36B68">
      <w:pPr>
        <w:jc w:val="both"/>
        <w:rPr>
          <w:rFonts w:eastAsia="Calibri"/>
          <w:kern w:val="0"/>
          <w14:ligatures w14:val="none"/>
        </w:rPr>
      </w:pPr>
      <w:r>
        <w:rPr>
          <w:rFonts w:eastAsia="Calibri"/>
          <w:kern w:val="0"/>
          <w14:ligatures w14:val="none"/>
        </w:rPr>
        <w:t>2</w:t>
      </w:r>
      <w:r w:rsidR="0081184F">
        <w:rPr>
          <w:rFonts w:eastAsia="Calibri"/>
          <w:kern w:val="0"/>
          <w14:ligatures w14:val="none"/>
        </w:rPr>
        <w:t>4</w:t>
      </w:r>
      <w:r w:rsidRPr="00D9208B">
        <w:rPr>
          <w:rFonts w:eastAsia="Calibri"/>
          <w:kern w:val="0"/>
          <w14:ligatures w14:val="none"/>
        </w:rPr>
        <w:t>) muu taotlusega seotud oluline teave, mida välismaalane peab oluliseks esitada;</w:t>
      </w:r>
    </w:p>
    <w:p w14:paraId="62F460EC" w14:textId="62E64215" w:rsidR="00C36B68" w:rsidRDefault="00C36B68" w:rsidP="00C36B68">
      <w:pPr>
        <w:jc w:val="both"/>
        <w:rPr>
          <w:rFonts w:eastAsia="Calibri"/>
          <w:kern w:val="0"/>
          <w14:ligatures w14:val="none"/>
        </w:rPr>
      </w:pPr>
      <w:bookmarkStart w:id="129" w:name="_Hlk137820152"/>
      <w:r w:rsidRPr="00D9208B">
        <w:rPr>
          <w:rFonts w:eastAsia="Calibri"/>
          <w:kern w:val="0"/>
          <w14:ligatures w14:val="none"/>
        </w:rPr>
        <w:t>2</w:t>
      </w:r>
      <w:r w:rsidR="0081184F">
        <w:rPr>
          <w:rFonts w:eastAsia="Calibri"/>
          <w:kern w:val="0"/>
          <w14:ligatures w14:val="none"/>
        </w:rPr>
        <w:t>5</w:t>
      </w:r>
      <w:r w:rsidRPr="00D9208B">
        <w:rPr>
          <w:rFonts w:eastAsia="Calibri"/>
          <w:kern w:val="0"/>
          <w14:ligatures w14:val="none"/>
        </w:rPr>
        <w:t xml:space="preserve">) kutsuja </w:t>
      </w:r>
      <w:commentRangeStart w:id="130"/>
      <w:r w:rsidRPr="00D9208B">
        <w:rPr>
          <w:rFonts w:eastAsia="Calibri"/>
          <w:kern w:val="0"/>
          <w14:ligatures w14:val="none"/>
        </w:rPr>
        <w:t>üld- ja riskiprofiili andmed;</w:t>
      </w:r>
      <w:commentRangeEnd w:id="130"/>
      <w:r w:rsidR="0054330D">
        <w:rPr>
          <w:rStyle w:val="Kommentaariviide"/>
          <w:kern w:val="0"/>
          <w14:ligatures w14:val="none"/>
        </w:rPr>
        <w:commentReference w:id="130"/>
      </w:r>
    </w:p>
    <w:p w14:paraId="634C78A1" w14:textId="6ECF06B4" w:rsidR="00DB44A7" w:rsidRPr="00F005AE" w:rsidRDefault="0081184F" w:rsidP="00C36B68">
      <w:pPr>
        <w:jc w:val="both"/>
        <w:rPr>
          <w:rFonts w:eastAsia="Calibri"/>
          <w:kern w:val="0"/>
          <w14:ligatures w14:val="none"/>
        </w:rPr>
      </w:pPr>
      <w:r w:rsidRPr="00F005AE">
        <w:t xml:space="preserve">26) </w:t>
      </w:r>
      <w:r w:rsidR="00DB44A7" w:rsidRPr="00F005AE">
        <w:t>andmed spordialaliidu nõusoleku kohta;</w:t>
      </w:r>
    </w:p>
    <w:bookmarkEnd w:id="129"/>
    <w:p w14:paraId="54371E51" w14:textId="359F31BF" w:rsidR="00C36B68" w:rsidRPr="00D9208B" w:rsidRDefault="00C36B68" w:rsidP="00C36B68">
      <w:pPr>
        <w:jc w:val="both"/>
        <w:rPr>
          <w:rFonts w:eastAsia="Calibri"/>
          <w:kern w:val="0"/>
          <w14:ligatures w14:val="none"/>
        </w:rPr>
      </w:pPr>
      <w:r w:rsidRPr="00D9208B">
        <w:rPr>
          <w:rFonts w:eastAsia="Calibri"/>
          <w:kern w:val="0"/>
          <w14:ligatures w14:val="none"/>
        </w:rPr>
        <w:t>2</w:t>
      </w:r>
      <w:r w:rsidR="0081184F">
        <w:rPr>
          <w:rFonts w:eastAsia="Calibri"/>
          <w:kern w:val="0"/>
          <w14:ligatures w14:val="none"/>
        </w:rPr>
        <w:t>7</w:t>
      </w:r>
      <w:r w:rsidRPr="00D9208B">
        <w:rPr>
          <w:rFonts w:eastAsia="Calibri"/>
          <w:kern w:val="0"/>
          <w14:ligatures w14:val="none"/>
        </w:rPr>
        <w:t>) kutsuja perekonnaseisuandmed;</w:t>
      </w:r>
    </w:p>
    <w:p w14:paraId="6192E86F" w14:textId="526943AE" w:rsidR="00C36B68" w:rsidRPr="00D9208B" w:rsidRDefault="00C36B68" w:rsidP="00C36B68">
      <w:pPr>
        <w:jc w:val="both"/>
        <w:rPr>
          <w:rFonts w:eastAsia="Calibri"/>
          <w:kern w:val="0"/>
          <w14:ligatures w14:val="none"/>
        </w:rPr>
      </w:pPr>
      <w:r w:rsidRPr="00D9208B">
        <w:rPr>
          <w:rFonts w:eastAsia="Calibri"/>
          <w:kern w:val="0"/>
          <w14:ligatures w14:val="none"/>
        </w:rPr>
        <w:t>2</w:t>
      </w:r>
      <w:r w:rsidR="0081184F">
        <w:rPr>
          <w:rFonts w:eastAsia="Calibri"/>
          <w:kern w:val="0"/>
          <w14:ligatures w14:val="none"/>
        </w:rPr>
        <w:t>8</w:t>
      </w:r>
      <w:r w:rsidRPr="00D9208B">
        <w:rPr>
          <w:rFonts w:eastAsia="Calibri"/>
          <w:kern w:val="0"/>
          <w14:ligatures w14:val="none"/>
        </w:rPr>
        <w:t>) kutsuja esindaja esindusõiguse ja kontaktisiku andmed;</w:t>
      </w:r>
    </w:p>
    <w:p w14:paraId="5BEBD073" w14:textId="28498F37" w:rsidR="00C36B68" w:rsidRPr="00D9208B" w:rsidRDefault="00C36B68" w:rsidP="00C36B68">
      <w:pPr>
        <w:jc w:val="both"/>
        <w:rPr>
          <w:rFonts w:eastAsia="Calibri"/>
          <w:kern w:val="0"/>
          <w14:ligatures w14:val="none"/>
        </w:rPr>
      </w:pPr>
      <w:bookmarkStart w:id="131" w:name="_Hlk137821091"/>
      <w:r w:rsidRPr="00D9208B">
        <w:rPr>
          <w:rFonts w:eastAsia="Calibri"/>
          <w:kern w:val="0"/>
          <w14:ligatures w14:val="none"/>
        </w:rPr>
        <w:t>2</w:t>
      </w:r>
      <w:r w:rsidR="0081184F">
        <w:rPr>
          <w:rFonts w:eastAsia="Calibri"/>
          <w:kern w:val="0"/>
          <w14:ligatures w14:val="none"/>
        </w:rPr>
        <w:t>9</w:t>
      </w:r>
      <w:r w:rsidRPr="00D9208B">
        <w:rPr>
          <w:rFonts w:eastAsia="Calibri"/>
          <w:kern w:val="0"/>
          <w14:ligatures w14:val="none"/>
        </w:rPr>
        <w:t xml:space="preserve">) </w:t>
      </w:r>
      <w:bookmarkEnd w:id="131"/>
      <w:r w:rsidRPr="00D9208B">
        <w:rPr>
          <w:rFonts w:eastAsia="Calibri"/>
          <w:kern w:val="0"/>
          <w14:ligatures w14:val="none"/>
        </w:rPr>
        <w:t>kohanemisprogrammi suunamise ja selles osalemise andmed;</w:t>
      </w:r>
    </w:p>
    <w:p w14:paraId="00A8BBB9" w14:textId="78650F65" w:rsidR="00C36B68" w:rsidRPr="00D9208B" w:rsidRDefault="0081184F" w:rsidP="00C36B68">
      <w:pPr>
        <w:jc w:val="both"/>
        <w:rPr>
          <w:rFonts w:eastAsia="Calibri"/>
          <w:kern w:val="0"/>
          <w14:ligatures w14:val="none"/>
        </w:rPr>
      </w:pPr>
      <w:r>
        <w:rPr>
          <w:rFonts w:eastAsia="Calibri"/>
          <w:kern w:val="0"/>
          <w14:ligatures w14:val="none"/>
        </w:rPr>
        <w:t>30</w:t>
      </w:r>
      <w:r w:rsidR="00C36B68" w:rsidRPr="00D9208B">
        <w:rPr>
          <w:rFonts w:eastAsia="Calibri"/>
          <w:kern w:val="0"/>
          <w14:ligatures w14:val="none"/>
        </w:rPr>
        <w:t>) menetlustoimingu andmed ning otsuse ja selle vaidlustamise andmed.“;</w:t>
      </w:r>
    </w:p>
    <w:p w14:paraId="643669EB" w14:textId="77777777" w:rsidR="00C36B68" w:rsidRPr="00D9208B" w:rsidRDefault="00C36B68" w:rsidP="00C36B68">
      <w:pPr>
        <w:jc w:val="both"/>
        <w:rPr>
          <w:rFonts w:eastAsia="Calibri"/>
          <w:kern w:val="0"/>
          <w14:ligatures w14:val="none"/>
        </w:rPr>
      </w:pPr>
    </w:p>
    <w:p w14:paraId="168A41AE" w14:textId="0D89CE0B" w:rsidR="00C36B68" w:rsidRPr="00D9208B" w:rsidRDefault="006960EA" w:rsidP="00C36B68">
      <w:pPr>
        <w:jc w:val="both"/>
        <w:rPr>
          <w:rFonts w:eastAsia="Calibri"/>
          <w:bCs/>
          <w:kern w:val="0"/>
          <w14:ligatures w14:val="none"/>
        </w:rPr>
      </w:pPr>
      <w:r>
        <w:rPr>
          <w:rFonts w:eastAsia="Calibri"/>
          <w:b/>
          <w:kern w:val="0"/>
          <w14:ligatures w14:val="none"/>
        </w:rPr>
        <w:t>6</w:t>
      </w:r>
      <w:r w:rsidR="00413AD9">
        <w:rPr>
          <w:rFonts w:eastAsia="Calibri"/>
          <w:b/>
          <w:kern w:val="0"/>
          <w14:ligatures w14:val="none"/>
        </w:rPr>
        <w:t>5</w:t>
      </w:r>
      <w:r w:rsidR="00C36B68" w:rsidRPr="00D9208B">
        <w:rPr>
          <w:rFonts w:eastAsia="Calibri"/>
          <w:b/>
          <w:kern w:val="0"/>
          <w14:ligatures w14:val="none"/>
        </w:rPr>
        <w:t xml:space="preserve">) </w:t>
      </w:r>
      <w:r w:rsidR="00C36B68" w:rsidRPr="00D9208B">
        <w:rPr>
          <w:rFonts w:eastAsia="Calibri"/>
          <w:bCs/>
          <w:kern w:val="0"/>
          <w14:ligatures w14:val="none"/>
        </w:rPr>
        <w:t>paragrahvi 228 lõi</w:t>
      </w:r>
      <w:r w:rsidR="00C36B68">
        <w:rPr>
          <w:rFonts w:eastAsia="Calibri"/>
          <w:bCs/>
          <w:kern w:val="0"/>
          <w14:ligatures w14:val="none"/>
        </w:rPr>
        <w:t xml:space="preserve">getes </w:t>
      </w:r>
      <w:r w:rsidR="00C36B68" w:rsidRPr="00D9208B">
        <w:rPr>
          <w:rFonts w:eastAsia="Calibri"/>
          <w:bCs/>
          <w:kern w:val="0"/>
          <w14:ligatures w14:val="none"/>
        </w:rPr>
        <w:t>3</w:t>
      </w:r>
      <w:r w:rsidR="00C36B68" w:rsidRPr="00D9208B">
        <w:rPr>
          <w:rFonts w:eastAsia="Calibri"/>
          <w:bCs/>
          <w:kern w:val="0"/>
          <w:vertAlign w:val="superscript"/>
          <w14:ligatures w14:val="none"/>
        </w:rPr>
        <w:t>1</w:t>
      </w:r>
      <w:r w:rsidR="00C36B68">
        <w:rPr>
          <w:rFonts w:eastAsia="Calibri"/>
          <w:bCs/>
          <w:kern w:val="0"/>
          <w14:ligatures w14:val="none"/>
        </w:rPr>
        <w:t>, 4, 4</w:t>
      </w:r>
      <w:r w:rsidR="00C36B68" w:rsidRPr="003720E4">
        <w:rPr>
          <w:rFonts w:eastAsia="Calibri"/>
          <w:bCs/>
          <w:kern w:val="0"/>
          <w:vertAlign w:val="superscript"/>
          <w14:ligatures w14:val="none"/>
        </w:rPr>
        <w:t>3</w:t>
      </w:r>
      <w:r w:rsidR="00C36B68">
        <w:rPr>
          <w:rFonts w:eastAsia="Calibri"/>
          <w:bCs/>
          <w:kern w:val="0"/>
          <w14:ligatures w14:val="none"/>
        </w:rPr>
        <w:t xml:space="preserve"> ja 5</w:t>
      </w:r>
      <w:r w:rsidR="00C36B68">
        <w:rPr>
          <w:rFonts w:eastAsia="Calibri"/>
          <w:bCs/>
          <w:kern w:val="0"/>
          <w:vertAlign w:val="superscript"/>
          <w14:ligatures w14:val="none"/>
        </w:rPr>
        <w:t xml:space="preserve"> </w:t>
      </w:r>
      <w:r w:rsidR="00C36B68" w:rsidRPr="00D9208B">
        <w:rPr>
          <w:rFonts w:eastAsia="Calibri"/>
          <w:bCs/>
          <w:kern w:val="0"/>
          <w14:ligatures w14:val="none"/>
        </w:rPr>
        <w:t>asendatakse sõna „andmekogu“ sõnadega „</w:t>
      </w:r>
      <w:r w:rsidR="00C36B68" w:rsidRPr="00D9208B">
        <w:rPr>
          <w:rFonts w:eastAsia="Calibri"/>
          <w:kern w:val="0"/>
          <w14:ligatures w14:val="none"/>
        </w:rPr>
        <w:t>elamislubade ja töölubade register</w:t>
      </w:r>
      <w:r w:rsidR="00C36B68" w:rsidRPr="00D9208B">
        <w:rPr>
          <w:rFonts w:eastAsia="Calibri"/>
          <w:bCs/>
          <w:kern w:val="0"/>
          <w14:ligatures w14:val="none"/>
        </w:rPr>
        <w:t>“ vastavas käändes;</w:t>
      </w:r>
    </w:p>
    <w:p w14:paraId="51065EF7" w14:textId="77777777" w:rsidR="00C36B68" w:rsidRDefault="00C36B68" w:rsidP="00C36B68">
      <w:pPr>
        <w:jc w:val="both"/>
        <w:rPr>
          <w:rFonts w:eastAsia="Calibri"/>
          <w:kern w:val="0"/>
          <w14:ligatures w14:val="none"/>
        </w:rPr>
      </w:pPr>
    </w:p>
    <w:p w14:paraId="7C7610C1" w14:textId="7AB22D72" w:rsidR="00C36B68" w:rsidRDefault="006960EA" w:rsidP="00C36B68">
      <w:pPr>
        <w:jc w:val="both"/>
        <w:rPr>
          <w:rFonts w:eastAsia="Calibri"/>
          <w:kern w:val="0"/>
          <w14:ligatures w14:val="none"/>
        </w:rPr>
      </w:pPr>
      <w:r>
        <w:rPr>
          <w:rFonts w:eastAsia="Calibri"/>
          <w:b/>
          <w:bCs/>
          <w:kern w:val="0"/>
          <w14:ligatures w14:val="none"/>
        </w:rPr>
        <w:t>6</w:t>
      </w:r>
      <w:r w:rsidR="00413AD9">
        <w:rPr>
          <w:rFonts w:eastAsia="Calibri"/>
          <w:b/>
          <w:bCs/>
          <w:kern w:val="0"/>
          <w14:ligatures w14:val="none"/>
        </w:rPr>
        <w:t>6</w:t>
      </w:r>
      <w:r w:rsidR="00C36B68" w:rsidRPr="00D9208B">
        <w:rPr>
          <w:rFonts w:eastAsia="Calibri"/>
          <w:b/>
          <w:bCs/>
          <w:kern w:val="0"/>
          <w14:ligatures w14:val="none"/>
        </w:rPr>
        <w:t>)</w:t>
      </w:r>
      <w:r w:rsidR="00C36B68" w:rsidRPr="00D9208B">
        <w:rPr>
          <w:rFonts w:eastAsia="Calibri"/>
          <w:kern w:val="0"/>
          <w14:ligatures w14:val="none"/>
        </w:rPr>
        <w:t xml:space="preserve"> paragrahvi 228 lõi</w:t>
      </w:r>
      <w:r w:rsidR="00C36B68">
        <w:rPr>
          <w:rFonts w:eastAsia="Calibri"/>
          <w:kern w:val="0"/>
          <w14:ligatures w14:val="none"/>
        </w:rPr>
        <w:t>ked 4</w:t>
      </w:r>
      <w:r w:rsidR="00C36B68" w:rsidRPr="003720E4">
        <w:rPr>
          <w:rFonts w:eastAsia="Calibri"/>
          <w:kern w:val="0"/>
          <w:vertAlign w:val="superscript"/>
          <w14:ligatures w14:val="none"/>
        </w:rPr>
        <w:t>1</w:t>
      </w:r>
      <w:r w:rsidR="00C36B68">
        <w:rPr>
          <w:rFonts w:eastAsia="Calibri"/>
          <w:kern w:val="0"/>
          <w14:ligatures w14:val="none"/>
        </w:rPr>
        <w:t xml:space="preserve"> ja </w:t>
      </w:r>
      <w:r w:rsidR="00C36B68" w:rsidRPr="00D9208B">
        <w:rPr>
          <w:rFonts w:eastAsia="Calibri"/>
          <w:kern w:val="0"/>
          <w14:ligatures w14:val="none"/>
        </w:rPr>
        <w:t>4</w:t>
      </w:r>
      <w:r w:rsidR="00C36B68" w:rsidRPr="00201401">
        <w:rPr>
          <w:rFonts w:eastAsia="Calibri"/>
          <w:kern w:val="0"/>
          <w:vertAlign w:val="superscript"/>
          <w14:ligatures w14:val="none"/>
        </w:rPr>
        <w:t>2</w:t>
      </w:r>
      <w:r w:rsidR="00C36B68">
        <w:rPr>
          <w:rFonts w:eastAsia="Calibri"/>
          <w:kern w:val="0"/>
          <w14:ligatures w14:val="none"/>
        </w:rPr>
        <w:t xml:space="preserve"> muudetakse ning sõnastatakse järgmiselt:</w:t>
      </w:r>
    </w:p>
    <w:p w14:paraId="586DB2F3" w14:textId="77777777" w:rsidR="00C36B68" w:rsidRDefault="00C36B68" w:rsidP="00C36B68">
      <w:pPr>
        <w:jc w:val="both"/>
        <w:rPr>
          <w:rFonts w:eastAsia="Calibri"/>
          <w:kern w:val="0"/>
          <w14:ligatures w14:val="none"/>
        </w:rPr>
      </w:pPr>
    </w:p>
    <w:p w14:paraId="0376F16B" w14:textId="77777777" w:rsidR="00C36B68" w:rsidRDefault="00C36B68" w:rsidP="00C36B68">
      <w:pPr>
        <w:jc w:val="both"/>
        <w:rPr>
          <w:rFonts w:eastAsia="Calibri"/>
          <w:bCs/>
          <w:kern w:val="0"/>
          <w14:ligatures w14:val="none"/>
        </w:rPr>
      </w:pPr>
      <w:r w:rsidRPr="00201401">
        <w:rPr>
          <w:rFonts w:eastAsia="Calibri"/>
          <w:bCs/>
          <w:kern w:val="0"/>
          <w14:ligatures w14:val="none"/>
        </w:rPr>
        <w:t>„(4</w:t>
      </w:r>
      <w:r>
        <w:rPr>
          <w:rFonts w:eastAsia="Calibri"/>
          <w:bCs/>
          <w:kern w:val="0"/>
          <w:vertAlign w:val="superscript"/>
          <w14:ligatures w14:val="none"/>
        </w:rPr>
        <w:t>1</w:t>
      </w:r>
      <w:r w:rsidRPr="00201401">
        <w:rPr>
          <w:rFonts w:eastAsia="Calibri"/>
          <w:bCs/>
          <w:kern w:val="0"/>
          <w14:ligatures w14:val="none"/>
        </w:rPr>
        <w:t xml:space="preserve">) </w:t>
      </w:r>
      <w:r>
        <w:rPr>
          <w:rFonts w:eastAsia="Calibri"/>
          <w:bCs/>
          <w:kern w:val="0"/>
          <w14:ligatures w14:val="none"/>
        </w:rPr>
        <w:t xml:space="preserve">Elamislubade ja töölubade registri </w:t>
      </w:r>
      <w:r w:rsidRPr="003720E4">
        <w:rPr>
          <w:rFonts w:eastAsia="Calibri"/>
          <w:bCs/>
          <w:kern w:val="0"/>
          <w14:ligatures w14:val="none"/>
        </w:rPr>
        <w:t>vastutav töötleja on Politsei- ja Piirivalveamet.</w:t>
      </w:r>
    </w:p>
    <w:p w14:paraId="051840E2" w14:textId="77777777" w:rsidR="00C36B68" w:rsidRDefault="00C36B68" w:rsidP="00C36B68">
      <w:pPr>
        <w:jc w:val="both"/>
        <w:rPr>
          <w:rFonts w:eastAsia="Calibri"/>
          <w:bCs/>
          <w:kern w:val="0"/>
          <w14:ligatures w14:val="none"/>
        </w:rPr>
      </w:pPr>
    </w:p>
    <w:p w14:paraId="0E7DDB9F" w14:textId="77777777" w:rsidR="00C36B68" w:rsidRPr="00201401" w:rsidRDefault="00C36B68" w:rsidP="00C36B68">
      <w:pPr>
        <w:jc w:val="both"/>
        <w:rPr>
          <w:rFonts w:eastAsia="Calibri"/>
          <w:kern w:val="0"/>
          <w14:ligatures w14:val="none"/>
        </w:rPr>
      </w:pPr>
      <w:r w:rsidRPr="00201401">
        <w:rPr>
          <w:rFonts w:eastAsia="Calibri"/>
          <w:bCs/>
          <w:kern w:val="0"/>
          <w14:ligatures w14:val="none"/>
        </w:rPr>
        <w:t>(4</w:t>
      </w:r>
      <w:r w:rsidRPr="00201401">
        <w:rPr>
          <w:rFonts w:eastAsia="Calibri"/>
          <w:bCs/>
          <w:kern w:val="0"/>
          <w:vertAlign w:val="superscript"/>
          <w14:ligatures w14:val="none"/>
        </w:rPr>
        <w:t>2</w:t>
      </w:r>
      <w:r w:rsidRPr="00201401">
        <w:rPr>
          <w:rFonts w:eastAsia="Calibri"/>
          <w:bCs/>
          <w:kern w:val="0"/>
          <w14:ligatures w14:val="none"/>
        </w:rPr>
        <w:t xml:space="preserve">) Elamislubade ja töölubade registri </w:t>
      </w:r>
      <w:r w:rsidRPr="00201401">
        <w:rPr>
          <w:rFonts w:eastAsia="Calibri"/>
          <w:kern w:val="0"/>
          <w14:ligatures w14:val="none"/>
        </w:rPr>
        <w:t>põhimääruses sätestatakse elamislubade ja töölubade registri pidamise kord, sealhulgas:</w:t>
      </w:r>
    </w:p>
    <w:p w14:paraId="0D5F1B1C" w14:textId="0B69C1EE" w:rsidR="00C36B68" w:rsidRDefault="00C36B68" w:rsidP="00C36B68">
      <w:pPr>
        <w:jc w:val="both"/>
        <w:rPr>
          <w:rFonts w:eastAsia="Calibri"/>
          <w:kern w:val="0"/>
          <w14:ligatures w14:val="none"/>
        </w:rPr>
      </w:pPr>
      <w:r w:rsidRPr="00201401">
        <w:rPr>
          <w:rFonts w:eastAsia="Calibri"/>
          <w:kern w:val="0"/>
          <w14:ligatures w14:val="none"/>
        </w:rPr>
        <w:t>1) andmeandjad;</w:t>
      </w:r>
    </w:p>
    <w:p w14:paraId="21162D4E" w14:textId="77777777" w:rsidR="00867AFA" w:rsidRPr="002D2065" w:rsidRDefault="00867AFA" w:rsidP="00867AFA">
      <w:pPr>
        <w:jc w:val="both"/>
        <w:rPr>
          <w:rFonts w:eastAsia="Calibri"/>
          <w:kern w:val="0"/>
          <w14:ligatures w14:val="none"/>
        </w:rPr>
      </w:pPr>
      <w:r w:rsidRPr="002D2065">
        <w:rPr>
          <w:rFonts w:eastAsia="Calibri"/>
          <w:kern w:val="0"/>
          <w14:ligatures w14:val="none"/>
        </w:rPr>
        <w:t>2) täpne andmekoosseis;</w:t>
      </w:r>
    </w:p>
    <w:p w14:paraId="149FCB6E" w14:textId="030AF34F" w:rsidR="00C36B68" w:rsidRPr="00201401" w:rsidRDefault="00867AFA" w:rsidP="00C36B68">
      <w:pPr>
        <w:jc w:val="both"/>
        <w:rPr>
          <w:rFonts w:eastAsia="Calibri"/>
          <w:kern w:val="0"/>
          <w14:ligatures w14:val="none"/>
        </w:rPr>
      </w:pPr>
      <w:r>
        <w:rPr>
          <w:rFonts w:eastAsia="Calibri"/>
          <w:kern w:val="0"/>
          <w14:ligatures w14:val="none"/>
        </w:rPr>
        <w:t>3</w:t>
      </w:r>
      <w:r w:rsidR="00C36B68" w:rsidRPr="00201401">
        <w:rPr>
          <w:rFonts w:eastAsia="Calibri"/>
          <w:kern w:val="0"/>
          <w14:ligatures w14:val="none"/>
        </w:rPr>
        <w:t>) andmekogudevaheline andmevahetus;</w:t>
      </w:r>
    </w:p>
    <w:p w14:paraId="514BEEA9" w14:textId="5E98F016" w:rsidR="00C36B68" w:rsidRPr="00201401" w:rsidRDefault="00867AFA" w:rsidP="00C36B68">
      <w:pPr>
        <w:jc w:val="both"/>
        <w:rPr>
          <w:rFonts w:eastAsia="Calibri"/>
          <w:kern w:val="0"/>
          <w14:ligatures w14:val="none"/>
        </w:rPr>
      </w:pPr>
      <w:r>
        <w:rPr>
          <w:rFonts w:eastAsia="Calibri"/>
          <w:kern w:val="0"/>
          <w14:ligatures w14:val="none"/>
        </w:rPr>
        <w:t>4</w:t>
      </w:r>
      <w:r w:rsidR="00C36B68" w:rsidRPr="00201401">
        <w:rPr>
          <w:rFonts w:eastAsia="Calibri"/>
          <w:kern w:val="0"/>
          <w14:ligatures w14:val="none"/>
        </w:rPr>
        <w:t>) vastutava töötleja ülesanded;</w:t>
      </w:r>
    </w:p>
    <w:p w14:paraId="690FAFF8" w14:textId="19A9460E" w:rsidR="00C36B68" w:rsidRPr="00201401" w:rsidRDefault="00867AFA" w:rsidP="00C36B68">
      <w:pPr>
        <w:jc w:val="both"/>
        <w:rPr>
          <w:rFonts w:eastAsia="Calibri"/>
          <w:kern w:val="0"/>
          <w14:ligatures w14:val="none"/>
        </w:rPr>
      </w:pPr>
      <w:r>
        <w:rPr>
          <w:rFonts w:eastAsia="Calibri"/>
          <w:kern w:val="0"/>
          <w14:ligatures w14:val="none"/>
        </w:rPr>
        <w:t>5</w:t>
      </w:r>
      <w:r w:rsidR="00C36B68" w:rsidRPr="00201401">
        <w:rPr>
          <w:rFonts w:eastAsia="Calibri"/>
          <w:kern w:val="0"/>
          <w14:ligatures w14:val="none"/>
        </w:rPr>
        <w:t>) volitatud töötleja ja tema ülesanded;</w:t>
      </w:r>
    </w:p>
    <w:p w14:paraId="19DEB07C" w14:textId="7D1AF88E" w:rsidR="00C36B68" w:rsidRPr="00201401" w:rsidRDefault="00867AFA" w:rsidP="00C36B68">
      <w:pPr>
        <w:jc w:val="both"/>
        <w:rPr>
          <w:rFonts w:eastAsia="Calibri"/>
          <w:kern w:val="0"/>
          <w14:ligatures w14:val="none"/>
        </w:rPr>
      </w:pPr>
      <w:r>
        <w:rPr>
          <w:rFonts w:eastAsia="Calibri"/>
          <w:kern w:val="0"/>
          <w14:ligatures w14:val="none"/>
        </w:rPr>
        <w:t>6</w:t>
      </w:r>
      <w:r w:rsidR="00C36B68" w:rsidRPr="00201401">
        <w:rPr>
          <w:rFonts w:eastAsia="Calibri"/>
          <w:kern w:val="0"/>
          <w14:ligatures w14:val="none"/>
        </w:rPr>
        <w:t>) andmetele juurdepääsu ja andmete väljastamise kord;</w:t>
      </w:r>
    </w:p>
    <w:p w14:paraId="0F255466" w14:textId="37C401B0" w:rsidR="00C36B68" w:rsidRDefault="00867AFA" w:rsidP="00C36B68">
      <w:pPr>
        <w:jc w:val="both"/>
        <w:rPr>
          <w:rFonts w:eastAsia="Calibri"/>
          <w:kern w:val="0"/>
          <w14:ligatures w14:val="none"/>
        </w:rPr>
      </w:pPr>
      <w:r>
        <w:rPr>
          <w:rFonts w:eastAsia="Calibri"/>
          <w:kern w:val="0"/>
          <w14:ligatures w14:val="none"/>
        </w:rPr>
        <w:t>7</w:t>
      </w:r>
      <w:r w:rsidR="00C36B68" w:rsidRPr="00D9208B">
        <w:rPr>
          <w:rFonts w:eastAsia="Calibri"/>
          <w:kern w:val="0"/>
          <w14:ligatures w14:val="none"/>
        </w:rPr>
        <w:t>) muud korralduslikud küsimused.“;</w:t>
      </w:r>
    </w:p>
    <w:p w14:paraId="26238E3F" w14:textId="77777777" w:rsidR="00C36B68" w:rsidRPr="00D9208B" w:rsidRDefault="00C36B68" w:rsidP="00C36B68">
      <w:pPr>
        <w:jc w:val="both"/>
        <w:rPr>
          <w:rFonts w:eastAsia="Calibri"/>
          <w:kern w:val="0"/>
          <w14:ligatures w14:val="none"/>
        </w:rPr>
      </w:pPr>
    </w:p>
    <w:p w14:paraId="3D14BB69" w14:textId="20866A1F" w:rsidR="00C36B68" w:rsidRPr="00D9208B" w:rsidRDefault="006960EA" w:rsidP="00C36B68">
      <w:pPr>
        <w:jc w:val="both"/>
        <w:rPr>
          <w:rFonts w:eastAsia="Calibri"/>
          <w:kern w:val="0"/>
          <w14:ligatures w14:val="none"/>
        </w:rPr>
      </w:pPr>
      <w:r>
        <w:rPr>
          <w:rFonts w:eastAsia="Calibri"/>
          <w:b/>
          <w:bCs/>
          <w:kern w:val="0"/>
          <w14:ligatures w14:val="none"/>
        </w:rPr>
        <w:t>6</w:t>
      </w:r>
      <w:r w:rsidR="00413AD9">
        <w:rPr>
          <w:rFonts w:eastAsia="Calibri"/>
          <w:b/>
          <w:bCs/>
          <w:kern w:val="0"/>
          <w14:ligatures w14:val="none"/>
        </w:rPr>
        <w:t>7</w:t>
      </w:r>
      <w:r w:rsidR="00C36B68" w:rsidRPr="00D9208B">
        <w:rPr>
          <w:rFonts w:eastAsia="Calibri"/>
          <w:b/>
          <w:bCs/>
          <w:kern w:val="0"/>
          <w14:ligatures w14:val="none"/>
        </w:rPr>
        <w:t>)</w:t>
      </w:r>
      <w:r w:rsidR="00C36B68" w:rsidRPr="00D9208B">
        <w:rPr>
          <w:rFonts w:eastAsia="Calibri"/>
          <w:kern w:val="0"/>
          <w14:ligatures w14:val="none"/>
        </w:rPr>
        <w:t xml:space="preserve"> paragrahvi 228 täiendatakse lõikega 4</w:t>
      </w:r>
      <w:r w:rsidR="00C36B68" w:rsidRPr="00D9208B">
        <w:rPr>
          <w:rFonts w:eastAsia="Calibri"/>
          <w:kern w:val="0"/>
          <w:vertAlign w:val="superscript"/>
          <w14:ligatures w14:val="none"/>
        </w:rPr>
        <w:t>4</w:t>
      </w:r>
      <w:r w:rsidR="00C36B68" w:rsidRPr="00D9208B">
        <w:rPr>
          <w:rFonts w:eastAsia="Calibri"/>
          <w:kern w:val="0"/>
          <w14:ligatures w14:val="none"/>
        </w:rPr>
        <w:t xml:space="preserve"> järgmises sõnastuses:</w:t>
      </w:r>
    </w:p>
    <w:p w14:paraId="5F6691A5" w14:textId="77777777" w:rsidR="00C36B68" w:rsidRPr="00D9208B" w:rsidRDefault="00C36B68" w:rsidP="00C36B68">
      <w:pPr>
        <w:jc w:val="both"/>
        <w:rPr>
          <w:rFonts w:eastAsia="Calibri"/>
          <w:kern w:val="0"/>
          <w14:ligatures w14:val="none"/>
        </w:rPr>
      </w:pPr>
    </w:p>
    <w:p w14:paraId="7CEE535C" w14:textId="77777777" w:rsidR="00C36B68" w:rsidRPr="00D9208B" w:rsidRDefault="00C36B68" w:rsidP="00C36B68">
      <w:pPr>
        <w:jc w:val="both"/>
        <w:rPr>
          <w:rFonts w:eastAsia="Calibri"/>
          <w:kern w:val="0"/>
          <w14:ligatures w14:val="none"/>
        </w:rPr>
      </w:pPr>
      <w:r w:rsidRPr="00D9208B">
        <w:rPr>
          <w:rFonts w:eastAsia="Calibri"/>
          <w:kern w:val="0"/>
          <w14:ligatures w14:val="none"/>
        </w:rPr>
        <w:t>„(4</w:t>
      </w:r>
      <w:r w:rsidRPr="00D9208B">
        <w:rPr>
          <w:rFonts w:eastAsia="Calibri"/>
          <w:kern w:val="0"/>
          <w:vertAlign w:val="superscript"/>
          <w14:ligatures w14:val="none"/>
        </w:rPr>
        <w:t>4</w:t>
      </w:r>
      <w:r w:rsidRPr="00D9208B">
        <w:rPr>
          <w:rFonts w:eastAsia="Calibri"/>
          <w:kern w:val="0"/>
          <w14:ligatures w14:val="none"/>
        </w:rPr>
        <w:t xml:space="preserve">) Elamislubade ja töölubade registri andmeid säilitatakse </w:t>
      </w:r>
      <w:commentRangeStart w:id="132"/>
      <w:r w:rsidRPr="00D9208B">
        <w:rPr>
          <w:rFonts w:eastAsia="Calibri"/>
          <w:kern w:val="0"/>
          <w14:ligatures w14:val="none"/>
        </w:rPr>
        <w:t>alaliselt</w:t>
      </w:r>
      <w:commentRangeEnd w:id="132"/>
      <w:r w:rsidR="00875EE2">
        <w:rPr>
          <w:rStyle w:val="Kommentaariviide"/>
          <w:kern w:val="0"/>
          <w14:ligatures w14:val="none"/>
        </w:rPr>
        <w:commentReference w:id="132"/>
      </w:r>
      <w:r w:rsidRPr="00D9208B">
        <w:rPr>
          <w:rFonts w:eastAsia="Calibri"/>
          <w:kern w:val="0"/>
          <w14:ligatures w14:val="none"/>
        </w:rPr>
        <w:t>. Andmetele võib sätestada lühema säilitustähtaja elamislubade ja töölubade registri põhimääruses.“;</w:t>
      </w:r>
    </w:p>
    <w:p w14:paraId="5E00EA41" w14:textId="77777777" w:rsidR="00C36B68" w:rsidRDefault="00C36B68" w:rsidP="00C36B68">
      <w:pPr>
        <w:jc w:val="both"/>
        <w:rPr>
          <w:rFonts w:eastAsia="Calibri"/>
          <w:kern w:val="0"/>
          <w14:ligatures w14:val="none"/>
        </w:rPr>
      </w:pPr>
    </w:p>
    <w:p w14:paraId="6427A6F0" w14:textId="5FA1FCE7" w:rsidR="00C36B68" w:rsidRDefault="006960EA" w:rsidP="00C36B68">
      <w:pPr>
        <w:jc w:val="both"/>
        <w:rPr>
          <w:rFonts w:eastAsia="Calibri"/>
          <w:kern w:val="0"/>
          <w14:ligatures w14:val="none"/>
        </w:rPr>
      </w:pPr>
      <w:r>
        <w:rPr>
          <w:rFonts w:eastAsia="Calibri"/>
          <w:b/>
          <w:bCs/>
          <w:kern w:val="0"/>
          <w14:ligatures w14:val="none"/>
        </w:rPr>
        <w:t>6</w:t>
      </w:r>
      <w:r w:rsidR="00413AD9">
        <w:rPr>
          <w:rFonts w:eastAsia="Calibri"/>
          <w:b/>
          <w:bCs/>
          <w:kern w:val="0"/>
          <w14:ligatures w14:val="none"/>
        </w:rPr>
        <w:t>8</w:t>
      </w:r>
      <w:r w:rsidR="00C36B68" w:rsidRPr="00CE1F43">
        <w:rPr>
          <w:rFonts w:eastAsia="Calibri"/>
          <w:b/>
          <w:bCs/>
          <w:kern w:val="0"/>
          <w14:ligatures w14:val="none"/>
        </w:rPr>
        <w:t>)</w:t>
      </w:r>
      <w:r w:rsidR="00C36B68">
        <w:rPr>
          <w:rFonts w:eastAsia="Calibri"/>
          <w:kern w:val="0"/>
          <w14:ligatures w14:val="none"/>
        </w:rPr>
        <w:t xml:space="preserve"> paragrahvi 284 lõikest 1 jäetakse välja sõnad „</w:t>
      </w:r>
      <w:r w:rsidR="00C36B68" w:rsidRPr="00CE1F43">
        <w:rPr>
          <w:rFonts w:eastAsia="Calibri"/>
          <w:kern w:val="0"/>
          <w14:ligatures w14:val="none"/>
        </w:rPr>
        <w:t>(edaspidi </w:t>
      </w:r>
      <w:r w:rsidR="00C36B68" w:rsidRPr="00CE1F43">
        <w:rPr>
          <w:rFonts w:eastAsia="Calibri"/>
          <w:i/>
          <w:iCs/>
          <w:kern w:val="0"/>
          <w14:ligatures w14:val="none"/>
        </w:rPr>
        <w:t>kutsuja</w:t>
      </w:r>
      <w:r w:rsidR="00C36B68" w:rsidRPr="00CE1F43">
        <w:rPr>
          <w:rFonts w:eastAsia="Calibri"/>
          <w:kern w:val="0"/>
          <w14:ligatures w14:val="none"/>
        </w:rPr>
        <w:t>)“;</w:t>
      </w:r>
    </w:p>
    <w:p w14:paraId="603C3188" w14:textId="77777777" w:rsidR="00C36B68" w:rsidRPr="00D9208B" w:rsidRDefault="00C36B68" w:rsidP="00C36B68">
      <w:pPr>
        <w:jc w:val="both"/>
        <w:rPr>
          <w:rFonts w:eastAsia="Calibri"/>
          <w:kern w:val="0"/>
          <w14:ligatures w14:val="none"/>
        </w:rPr>
      </w:pPr>
    </w:p>
    <w:p w14:paraId="00452147" w14:textId="64701B5C" w:rsidR="00C36B68" w:rsidRPr="00D9208B" w:rsidRDefault="00413AD9" w:rsidP="00BD7980">
      <w:pPr>
        <w:keepNext/>
        <w:jc w:val="both"/>
        <w:rPr>
          <w:rFonts w:eastAsia="Calibri"/>
          <w:kern w:val="0"/>
          <w14:ligatures w14:val="none"/>
        </w:rPr>
      </w:pPr>
      <w:r>
        <w:rPr>
          <w:rFonts w:eastAsia="Calibri"/>
          <w:b/>
          <w:bCs/>
          <w:kern w:val="0"/>
          <w14:ligatures w14:val="none"/>
        </w:rPr>
        <w:t>69</w:t>
      </w:r>
      <w:r w:rsidR="00C36B68" w:rsidRPr="00D9208B">
        <w:rPr>
          <w:rFonts w:eastAsia="Calibri"/>
          <w:b/>
          <w:bCs/>
          <w:kern w:val="0"/>
          <w14:ligatures w14:val="none"/>
        </w:rPr>
        <w:t>)</w:t>
      </w:r>
      <w:r w:rsidR="00C36B68" w:rsidRPr="00D9208B">
        <w:rPr>
          <w:rFonts w:eastAsia="Calibri"/>
          <w:kern w:val="0"/>
          <w14:ligatures w14:val="none"/>
        </w:rPr>
        <w:t xml:space="preserve"> paragrahvi 291 täiendatakse lõikega 5 järgmises sõnastuses:</w:t>
      </w:r>
    </w:p>
    <w:p w14:paraId="771A3F5C" w14:textId="77777777" w:rsidR="00C36B68" w:rsidRPr="00D9208B" w:rsidRDefault="00C36B68" w:rsidP="00BD7980">
      <w:pPr>
        <w:keepNext/>
        <w:jc w:val="both"/>
        <w:rPr>
          <w:rFonts w:eastAsia="Calibri"/>
          <w:kern w:val="0"/>
          <w14:ligatures w14:val="none"/>
        </w:rPr>
      </w:pPr>
    </w:p>
    <w:p w14:paraId="44FDB0D2" w14:textId="77777777" w:rsidR="00C36B68" w:rsidRPr="00D9208B" w:rsidRDefault="00C36B68" w:rsidP="00BD7980">
      <w:pPr>
        <w:keepNext/>
        <w:jc w:val="both"/>
        <w:rPr>
          <w:rFonts w:eastAsia="Calibri"/>
          <w:kern w:val="0"/>
          <w14:ligatures w14:val="none"/>
        </w:rPr>
      </w:pPr>
      <w:r w:rsidRPr="00D9208B">
        <w:rPr>
          <w:rFonts w:eastAsia="Calibri"/>
          <w:kern w:val="0"/>
          <w14:ligatures w14:val="none"/>
        </w:rPr>
        <w:t xml:space="preserve">„(5) Kui käesolevas seaduses ei ole sätestatud teisiti, lõpevad kutsuja kohustused, </w:t>
      </w:r>
      <w:r w:rsidRPr="0036157D">
        <w:rPr>
          <w:rFonts w:eastAsia="Calibri"/>
          <w:kern w:val="0"/>
          <w14:ligatures w14:val="none"/>
        </w:rPr>
        <w:t>kui on täidetud vähemalt üks järgmistest tingimustest</w:t>
      </w:r>
      <w:r w:rsidRPr="00D9208B">
        <w:rPr>
          <w:rFonts w:eastAsia="Calibri"/>
          <w:kern w:val="0"/>
          <w14:ligatures w14:val="none"/>
        </w:rPr>
        <w:t>:</w:t>
      </w:r>
    </w:p>
    <w:p w14:paraId="53754F04" w14:textId="223E2C53" w:rsidR="00C36B68" w:rsidRPr="00D9208B" w:rsidRDefault="00C36B68" w:rsidP="00C36B68">
      <w:pPr>
        <w:jc w:val="both"/>
        <w:rPr>
          <w:rFonts w:eastAsia="Calibri"/>
          <w:kern w:val="0"/>
          <w14:ligatures w14:val="none"/>
        </w:rPr>
      </w:pPr>
      <w:r w:rsidRPr="00D9208B">
        <w:rPr>
          <w:rFonts w:eastAsia="Calibri"/>
          <w:kern w:val="0"/>
          <w14:ligatures w14:val="none"/>
        </w:rPr>
        <w:t xml:space="preserve">1) </w:t>
      </w:r>
      <w:r w:rsidR="00935C63" w:rsidRPr="00935C63">
        <w:rPr>
          <w:rFonts w:eastAsia="Calibri"/>
          <w:kern w:val="0"/>
          <w14:ligatures w14:val="none"/>
        </w:rPr>
        <w:t>välismaalasele antakse Eestis ajutiseks viibimiseks või elamiseks</w:t>
      </w:r>
      <w:r w:rsidR="007D5174" w:rsidRPr="007D5174">
        <w:rPr>
          <w:rFonts w:eastAsia="Calibri"/>
          <w:kern w:val="0"/>
          <w14:ligatures w14:val="none"/>
        </w:rPr>
        <w:t xml:space="preserve"> </w:t>
      </w:r>
      <w:r w:rsidR="007D5174" w:rsidRPr="00935C63">
        <w:rPr>
          <w:rFonts w:eastAsia="Calibri"/>
          <w:kern w:val="0"/>
          <w14:ligatures w14:val="none"/>
        </w:rPr>
        <w:t>uus seaduslik alus</w:t>
      </w:r>
      <w:r w:rsidRPr="00D9208B">
        <w:rPr>
          <w:rFonts w:eastAsia="Calibri"/>
          <w:kern w:val="0"/>
          <w14:ligatures w14:val="none"/>
        </w:rPr>
        <w:t>;</w:t>
      </w:r>
      <w:r w:rsidR="007D5174" w:rsidRPr="007D5174">
        <w:rPr>
          <w:rFonts w:eastAsia="Calibri"/>
          <w:kern w:val="0"/>
          <w14:ligatures w14:val="none"/>
        </w:rPr>
        <w:t xml:space="preserve"> </w:t>
      </w:r>
    </w:p>
    <w:p w14:paraId="5665276A" w14:textId="77777777" w:rsidR="00C36B68" w:rsidRPr="00D9208B" w:rsidRDefault="00C36B68" w:rsidP="00C36B68">
      <w:pPr>
        <w:jc w:val="both"/>
        <w:rPr>
          <w:rFonts w:eastAsia="Calibri"/>
          <w:kern w:val="0"/>
          <w14:ligatures w14:val="none"/>
        </w:rPr>
      </w:pPr>
      <w:r w:rsidRPr="00D9208B">
        <w:rPr>
          <w:rFonts w:eastAsia="Calibri"/>
          <w:kern w:val="0"/>
          <w14:ligatures w14:val="none"/>
        </w:rPr>
        <w:t>2) välismaalase lühiajaline</w:t>
      </w:r>
      <w:r>
        <w:rPr>
          <w:rFonts w:eastAsia="Calibri"/>
          <w:kern w:val="0"/>
          <w14:ligatures w14:val="none"/>
        </w:rPr>
        <w:t xml:space="preserve"> Eestis</w:t>
      </w:r>
      <w:r w:rsidRPr="00D9208B">
        <w:rPr>
          <w:rFonts w:eastAsia="Calibri"/>
          <w:kern w:val="0"/>
          <w14:ligatures w14:val="none"/>
        </w:rPr>
        <w:t xml:space="preserve"> töötamine registreeritakse uue tööandja juurde</w:t>
      </w:r>
      <w:r>
        <w:rPr>
          <w:rFonts w:eastAsia="Calibri"/>
          <w:kern w:val="0"/>
          <w14:ligatures w14:val="none"/>
        </w:rPr>
        <w:t>;</w:t>
      </w:r>
    </w:p>
    <w:p w14:paraId="01A5FAFB" w14:textId="0EB71687" w:rsidR="00C36B68" w:rsidRPr="00D9208B" w:rsidRDefault="00C36B68" w:rsidP="00C36B68">
      <w:pPr>
        <w:jc w:val="both"/>
        <w:rPr>
          <w:rFonts w:eastAsia="Calibri"/>
          <w:kern w:val="0"/>
          <w14:ligatures w14:val="none"/>
        </w:rPr>
      </w:pPr>
      <w:r w:rsidRPr="00D9208B">
        <w:rPr>
          <w:rFonts w:eastAsia="Calibri"/>
          <w:kern w:val="0"/>
          <w14:ligatures w14:val="none"/>
        </w:rPr>
        <w:lastRenderedPageBreak/>
        <w:t xml:space="preserve">3) </w:t>
      </w:r>
      <w:r w:rsidR="00417EB4" w:rsidRPr="00417EB4">
        <w:rPr>
          <w:rFonts w:eastAsia="Calibri"/>
          <w:kern w:val="0"/>
          <w14:ligatures w14:val="none"/>
        </w:rPr>
        <w:t xml:space="preserve">välismaalane lahkub Eestist väljasõidukohustuse ja sissesõidukeelu seaduse §-s 17 </w:t>
      </w:r>
      <w:r w:rsidR="000608A7">
        <w:rPr>
          <w:rFonts w:eastAsia="Calibri"/>
          <w:kern w:val="0"/>
          <w14:ligatures w14:val="none"/>
        </w:rPr>
        <w:t>nimetatud</w:t>
      </w:r>
      <w:r w:rsidR="000608A7" w:rsidRPr="00417EB4">
        <w:rPr>
          <w:rFonts w:eastAsia="Calibri"/>
          <w:kern w:val="0"/>
          <w14:ligatures w14:val="none"/>
        </w:rPr>
        <w:t xml:space="preserve"> </w:t>
      </w:r>
      <w:r w:rsidR="00417EB4" w:rsidRPr="00417EB4">
        <w:rPr>
          <w:rFonts w:eastAsia="Calibri"/>
          <w:kern w:val="0"/>
          <w14:ligatures w14:val="none"/>
        </w:rPr>
        <w:t xml:space="preserve">riiki ning on kandnud </w:t>
      </w:r>
      <w:r w:rsidR="000608A7">
        <w:rPr>
          <w:rFonts w:eastAsia="Calibri"/>
          <w:kern w:val="0"/>
          <w14:ligatures w14:val="none"/>
        </w:rPr>
        <w:t>käesoleva paragrahvi</w:t>
      </w:r>
      <w:r w:rsidR="00417EB4" w:rsidRPr="00417EB4">
        <w:rPr>
          <w:rFonts w:eastAsia="Calibri"/>
          <w:kern w:val="0"/>
          <w14:ligatures w14:val="none"/>
        </w:rPr>
        <w:t xml:space="preserve"> lõikes 3 nimetatud kulud</w:t>
      </w:r>
      <w:r w:rsidRPr="00D9208B">
        <w:rPr>
          <w:rFonts w:eastAsia="Calibri"/>
          <w:kern w:val="0"/>
          <w14:ligatures w14:val="none"/>
        </w:rPr>
        <w:t>.“;</w:t>
      </w:r>
    </w:p>
    <w:p w14:paraId="579A311F" w14:textId="77777777" w:rsidR="00C36B68" w:rsidRPr="00D9208B" w:rsidRDefault="00C36B68" w:rsidP="00C36B68">
      <w:pPr>
        <w:jc w:val="both"/>
        <w:rPr>
          <w:rFonts w:eastAsia="Calibri"/>
          <w:kern w:val="0"/>
          <w14:ligatures w14:val="none"/>
        </w:rPr>
      </w:pPr>
    </w:p>
    <w:p w14:paraId="515B461B" w14:textId="3BD67269" w:rsidR="00C36B68" w:rsidRPr="00D9208B" w:rsidRDefault="006960EA" w:rsidP="00C36B68">
      <w:pPr>
        <w:jc w:val="both"/>
        <w:rPr>
          <w:rFonts w:eastAsia="Calibri"/>
          <w:kern w:val="0"/>
          <w14:ligatures w14:val="none"/>
        </w:rPr>
      </w:pPr>
      <w:bookmarkStart w:id="133" w:name="_Hlk152844314"/>
      <w:r>
        <w:rPr>
          <w:rFonts w:eastAsia="Calibri"/>
          <w:b/>
          <w:kern w:val="0"/>
          <w14:ligatures w14:val="none"/>
        </w:rPr>
        <w:t>7</w:t>
      </w:r>
      <w:r w:rsidR="00413AD9">
        <w:rPr>
          <w:rFonts w:eastAsia="Calibri"/>
          <w:b/>
          <w:kern w:val="0"/>
          <w14:ligatures w14:val="none"/>
        </w:rPr>
        <w:t>0</w:t>
      </w:r>
      <w:r w:rsidR="00C36B68" w:rsidRPr="00D9208B">
        <w:rPr>
          <w:rFonts w:eastAsia="Calibri"/>
          <w:b/>
          <w:kern w:val="0"/>
          <w14:ligatures w14:val="none"/>
        </w:rPr>
        <w:t>)</w:t>
      </w:r>
      <w:r w:rsidR="00C36B68" w:rsidRPr="00D9208B">
        <w:rPr>
          <w:rFonts w:eastAsia="Calibri"/>
          <w:kern w:val="0"/>
          <w14:ligatures w14:val="none"/>
        </w:rPr>
        <w:t xml:space="preserve"> paragrahvi 297</w:t>
      </w:r>
      <w:r w:rsidR="00C36B68" w:rsidRPr="00D9208B">
        <w:rPr>
          <w:rFonts w:eastAsia="Calibri"/>
          <w:kern w:val="0"/>
          <w:vertAlign w:val="superscript"/>
          <w14:ligatures w14:val="none"/>
        </w:rPr>
        <w:t>1</w:t>
      </w:r>
      <w:r w:rsidR="00C36B68" w:rsidRPr="00D9208B">
        <w:rPr>
          <w:rFonts w:eastAsia="Calibri"/>
          <w:kern w:val="0"/>
          <w14:ligatures w14:val="none"/>
        </w:rPr>
        <w:t xml:space="preserve"> lõige 6 muudetakse ja sõnastatakse järgmiselt:</w:t>
      </w:r>
    </w:p>
    <w:bookmarkEnd w:id="133"/>
    <w:p w14:paraId="359D68EE" w14:textId="77777777" w:rsidR="00C36B68" w:rsidRPr="00D9208B" w:rsidRDefault="00C36B68" w:rsidP="00C36B68">
      <w:pPr>
        <w:jc w:val="both"/>
        <w:rPr>
          <w:rFonts w:eastAsia="Calibri"/>
          <w:kern w:val="0"/>
          <w14:ligatures w14:val="none"/>
        </w:rPr>
      </w:pPr>
    </w:p>
    <w:p w14:paraId="72CF343F" w14:textId="77777777" w:rsidR="00C36B68" w:rsidRPr="00D9208B" w:rsidRDefault="00C36B68" w:rsidP="00C36B68">
      <w:pPr>
        <w:jc w:val="both"/>
        <w:rPr>
          <w:rFonts w:eastAsia="Calibri"/>
          <w:kern w:val="0"/>
          <w14:ligatures w14:val="none"/>
        </w:rPr>
      </w:pPr>
      <w:r w:rsidRPr="00D9208B">
        <w:rPr>
          <w:rFonts w:eastAsia="Calibri"/>
          <w:kern w:val="0"/>
          <w14:ligatures w14:val="none"/>
        </w:rPr>
        <w:t>„(6) Käesoleva paragrahvi lõikes 1 nimetatud andmekogusse kantakse:</w:t>
      </w:r>
    </w:p>
    <w:p w14:paraId="12144129" w14:textId="77777777" w:rsidR="00C36B68" w:rsidRPr="00D9208B" w:rsidRDefault="00C36B68" w:rsidP="00C36B68">
      <w:pPr>
        <w:jc w:val="both"/>
        <w:rPr>
          <w:rFonts w:eastAsia="Calibri"/>
          <w:kern w:val="0"/>
          <w14:ligatures w14:val="none"/>
        </w:rPr>
      </w:pPr>
      <w:r w:rsidRPr="00D9208B">
        <w:rPr>
          <w:rFonts w:eastAsia="Calibri"/>
          <w:kern w:val="0"/>
          <w14:ligatures w14:val="none"/>
        </w:rPr>
        <w:t>1) välismaalase üldandmed;</w:t>
      </w:r>
    </w:p>
    <w:p w14:paraId="2E148781" w14:textId="77777777" w:rsidR="00C36B68" w:rsidRPr="00D9208B" w:rsidRDefault="00C36B68" w:rsidP="00C36B68">
      <w:pPr>
        <w:jc w:val="both"/>
        <w:rPr>
          <w:rFonts w:eastAsia="Calibri"/>
          <w:kern w:val="0"/>
          <w14:ligatures w14:val="none"/>
        </w:rPr>
      </w:pPr>
      <w:r w:rsidRPr="00D9208B">
        <w:rPr>
          <w:rFonts w:eastAsia="Calibri"/>
          <w:kern w:val="0"/>
          <w14:ligatures w14:val="none"/>
        </w:rPr>
        <w:t>2) välismaalase sünnikoht, rahvus ning isikut tõendava dokumendi ja riskiprofiili andmed;</w:t>
      </w:r>
    </w:p>
    <w:p w14:paraId="649F2FE3" w14:textId="78286C75" w:rsidR="00C36B68" w:rsidRPr="00D9208B" w:rsidRDefault="00C36B68" w:rsidP="00C36B68">
      <w:pPr>
        <w:jc w:val="both"/>
        <w:rPr>
          <w:rFonts w:eastAsia="Calibri"/>
          <w:kern w:val="0"/>
          <w14:ligatures w14:val="none"/>
        </w:rPr>
      </w:pPr>
      <w:r w:rsidRPr="00D9208B">
        <w:rPr>
          <w:rFonts w:eastAsia="Calibri"/>
          <w:kern w:val="0"/>
          <w14:ligatures w14:val="none"/>
        </w:rPr>
        <w:t>3) välismaalase biomeetrilised andmed</w:t>
      </w:r>
      <w:r w:rsidR="009B2CE1">
        <w:rPr>
          <w:rFonts w:eastAsia="Calibri"/>
          <w:kern w:val="0"/>
          <w14:ligatures w14:val="none"/>
        </w:rPr>
        <w:t xml:space="preserve"> </w:t>
      </w:r>
      <w:r w:rsidR="009B2CE1" w:rsidRPr="009B2CE1">
        <w:rPr>
          <w:rFonts w:eastAsia="Calibri"/>
          <w:kern w:val="0"/>
          <w14:ligatures w14:val="none"/>
        </w:rPr>
        <w:t>või andmed biomeetriliste andmete võtmise võimatuse kohta</w:t>
      </w:r>
      <w:r w:rsidRPr="00D9208B">
        <w:rPr>
          <w:rFonts w:eastAsia="Calibri"/>
          <w:kern w:val="0"/>
          <w14:ligatures w14:val="none"/>
        </w:rPr>
        <w:t>;</w:t>
      </w:r>
    </w:p>
    <w:p w14:paraId="49FCF101" w14:textId="0DE95E77" w:rsidR="00C36B68" w:rsidRPr="00D9208B" w:rsidRDefault="00C36B68" w:rsidP="00C36B68">
      <w:pPr>
        <w:jc w:val="both"/>
        <w:rPr>
          <w:rFonts w:eastAsia="Calibri"/>
          <w:kern w:val="0"/>
          <w14:ligatures w14:val="none"/>
        </w:rPr>
      </w:pPr>
      <w:r w:rsidRPr="00D9208B">
        <w:rPr>
          <w:rFonts w:eastAsia="Calibri"/>
          <w:kern w:val="0"/>
          <w14:ligatures w14:val="none"/>
        </w:rPr>
        <w:t xml:space="preserve">4) välismaalase </w:t>
      </w:r>
      <w:r w:rsidR="0098097D" w:rsidRPr="0098097D">
        <w:rPr>
          <w:rFonts w:eastAsia="Calibri"/>
          <w:kern w:val="0"/>
          <w14:ligatures w14:val="none"/>
        </w:rPr>
        <w:t>viisa, elamisloa, elamisõiguse või muu Eestis viibimise loa või staatuse andmed</w:t>
      </w:r>
      <w:r w:rsidRPr="00D9208B">
        <w:rPr>
          <w:rFonts w:eastAsia="Calibri"/>
          <w:kern w:val="0"/>
          <w14:ligatures w14:val="none"/>
        </w:rPr>
        <w:t>;</w:t>
      </w:r>
    </w:p>
    <w:p w14:paraId="07B68F87" w14:textId="77777777" w:rsidR="00C36B68" w:rsidRPr="00D9208B" w:rsidRDefault="00C36B68" w:rsidP="00C36B68">
      <w:pPr>
        <w:jc w:val="both"/>
        <w:rPr>
          <w:rFonts w:eastAsia="Calibri"/>
          <w:kern w:val="0"/>
          <w14:ligatures w14:val="none"/>
        </w:rPr>
      </w:pPr>
      <w:r w:rsidRPr="00D9208B">
        <w:rPr>
          <w:rFonts w:eastAsia="Calibri"/>
          <w:kern w:val="0"/>
          <w14:ligatures w14:val="none"/>
        </w:rPr>
        <w:t>5) üldandmed ja riskiprofiili andmed kutsuja või muu isiku kohta, kelle juurde välismaalane tuleb, ning tema esindaja esindusõiguse andmed;</w:t>
      </w:r>
    </w:p>
    <w:p w14:paraId="01ACF18F" w14:textId="77777777" w:rsidR="00C36B68" w:rsidRPr="00D9208B" w:rsidRDefault="00C36B68" w:rsidP="00C36B68">
      <w:pPr>
        <w:jc w:val="both"/>
        <w:rPr>
          <w:rFonts w:eastAsia="Calibri"/>
          <w:kern w:val="0"/>
          <w14:ligatures w14:val="none"/>
        </w:rPr>
      </w:pPr>
      <w:r w:rsidRPr="00D9208B">
        <w:rPr>
          <w:rFonts w:eastAsia="Calibri"/>
          <w:kern w:val="0"/>
          <w14:ligatures w14:val="none"/>
        </w:rPr>
        <w:t>6) menetlustoimingu andmed ning otsuse ja selle vaidlustamise andmed.“;</w:t>
      </w:r>
    </w:p>
    <w:p w14:paraId="62BBA150" w14:textId="77777777" w:rsidR="00C36B68" w:rsidRPr="00D9208B" w:rsidRDefault="00C36B68" w:rsidP="00C36B68">
      <w:pPr>
        <w:jc w:val="both"/>
        <w:rPr>
          <w:rFonts w:eastAsia="Calibri"/>
          <w:b/>
          <w:kern w:val="0"/>
          <w14:ligatures w14:val="none"/>
        </w:rPr>
      </w:pPr>
    </w:p>
    <w:p w14:paraId="532853E7" w14:textId="01823B24" w:rsidR="00C36B68" w:rsidRPr="00D9208B" w:rsidRDefault="006960EA" w:rsidP="00C36B68">
      <w:pPr>
        <w:jc w:val="both"/>
        <w:rPr>
          <w:rFonts w:eastAsia="Calibri"/>
          <w:kern w:val="0"/>
          <w14:ligatures w14:val="none"/>
        </w:rPr>
      </w:pPr>
      <w:r>
        <w:rPr>
          <w:rFonts w:eastAsia="Calibri"/>
          <w:b/>
          <w:kern w:val="0"/>
          <w14:ligatures w14:val="none"/>
        </w:rPr>
        <w:t>7</w:t>
      </w:r>
      <w:r w:rsidR="00413AD9">
        <w:rPr>
          <w:rFonts w:eastAsia="Calibri"/>
          <w:b/>
          <w:kern w:val="0"/>
          <w14:ligatures w14:val="none"/>
        </w:rPr>
        <w:t>1</w:t>
      </w:r>
      <w:r w:rsidR="00C36B68" w:rsidRPr="00D9208B">
        <w:rPr>
          <w:rFonts w:eastAsia="Calibri"/>
          <w:b/>
          <w:kern w:val="0"/>
          <w14:ligatures w14:val="none"/>
        </w:rPr>
        <w:t>)</w:t>
      </w:r>
      <w:r w:rsidR="00C36B68" w:rsidRPr="00D9208B">
        <w:rPr>
          <w:rFonts w:eastAsia="Calibri"/>
          <w:kern w:val="0"/>
          <w14:ligatures w14:val="none"/>
        </w:rPr>
        <w:t xml:space="preserve"> </w:t>
      </w:r>
      <w:bookmarkStart w:id="134" w:name="_Hlk166146266"/>
      <w:r w:rsidR="00C36B68" w:rsidRPr="00D9208B">
        <w:rPr>
          <w:rFonts w:eastAsia="Calibri"/>
          <w:kern w:val="0"/>
          <w14:ligatures w14:val="none"/>
        </w:rPr>
        <w:t>paragrahvi 309</w:t>
      </w:r>
      <w:r w:rsidR="00C36B68" w:rsidRPr="00D9208B">
        <w:rPr>
          <w:rFonts w:eastAsia="Calibri"/>
          <w:kern w:val="0"/>
          <w:vertAlign w:val="superscript"/>
          <w14:ligatures w14:val="none"/>
        </w:rPr>
        <w:t>3</w:t>
      </w:r>
      <w:r w:rsidR="00C36B68" w:rsidRPr="00D9208B">
        <w:rPr>
          <w:rFonts w:eastAsia="Calibri"/>
          <w:kern w:val="0"/>
          <w14:ligatures w14:val="none"/>
        </w:rPr>
        <w:t xml:space="preserve"> </w:t>
      </w:r>
      <w:bookmarkEnd w:id="134"/>
      <w:r w:rsidR="00C36B68" w:rsidRPr="00D9208B">
        <w:rPr>
          <w:rFonts w:eastAsia="Calibri"/>
          <w:kern w:val="0"/>
          <w14:ligatures w14:val="none"/>
        </w:rPr>
        <w:t>täiendatakse lõikega 4 järgmises sõnastuses:</w:t>
      </w:r>
    </w:p>
    <w:p w14:paraId="4D27AD98" w14:textId="77777777" w:rsidR="00C36B68" w:rsidRPr="00D9208B" w:rsidRDefault="00C36B68" w:rsidP="00C36B68">
      <w:pPr>
        <w:jc w:val="both"/>
        <w:rPr>
          <w:rFonts w:eastAsia="Calibri"/>
          <w:kern w:val="0"/>
          <w14:ligatures w14:val="none"/>
        </w:rPr>
      </w:pPr>
    </w:p>
    <w:p w14:paraId="063B708C" w14:textId="33BE185A" w:rsidR="00C36B68" w:rsidRDefault="00C36B68" w:rsidP="00C36B68">
      <w:pPr>
        <w:jc w:val="both"/>
        <w:rPr>
          <w:rFonts w:eastAsia="Calibri"/>
          <w:kern w:val="0"/>
          <w14:ligatures w14:val="none"/>
        </w:rPr>
      </w:pPr>
      <w:r w:rsidRPr="00D9208B">
        <w:rPr>
          <w:rFonts w:eastAsia="Calibri"/>
          <w:kern w:val="0"/>
          <w14:ligatures w14:val="none"/>
        </w:rPr>
        <w:t>„(4) Enne 202</w:t>
      </w:r>
      <w:r w:rsidR="001B32EF">
        <w:rPr>
          <w:rFonts w:eastAsia="Calibri"/>
          <w:kern w:val="0"/>
          <w14:ligatures w14:val="none"/>
        </w:rPr>
        <w:t>6</w:t>
      </w:r>
      <w:r w:rsidRPr="00D9208B">
        <w:rPr>
          <w:rFonts w:eastAsia="Calibri"/>
          <w:kern w:val="0"/>
          <w14:ligatures w14:val="none"/>
        </w:rPr>
        <w:t>. aasta 1. j</w:t>
      </w:r>
      <w:r w:rsidR="001B32EF">
        <w:rPr>
          <w:rFonts w:eastAsia="Calibri"/>
          <w:kern w:val="0"/>
          <w14:ligatures w14:val="none"/>
        </w:rPr>
        <w:t>aanuari</w:t>
      </w:r>
      <w:r w:rsidRPr="00D9208B">
        <w:rPr>
          <w:rFonts w:eastAsia="Calibri"/>
          <w:kern w:val="0"/>
          <w14:ligatures w14:val="none"/>
        </w:rPr>
        <w:t xml:space="preserve"> </w:t>
      </w:r>
      <w:commentRangeStart w:id="135"/>
      <w:r w:rsidRPr="00D9208B">
        <w:rPr>
          <w:rFonts w:eastAsia="Calibri"/>
          <w:kern w:val="0"/>
          <w14:ligatures w14:val="none"/>
        </w:rPr>
        <w:t>antud tähtajalise elamisloa töötamiseks pikendamisel</w:t>
      </w:r>
      <w:commentRangeEnd w:id="135"/>
      <w:r w:rsidR="0054330D">
        <w:rPr>
          <w:rStyle w:val="Kommentaariviide"/>
          <w:kern w:val="0"/>
          <w14:ligatures w14:val="none"/>
        </w:rPr>
        <w:commentReference w:id="135"/>
      </w:r>
      <w:r w:rsidRPr="00D9208B">
        <w:rPr>
          <w:rFonts w:eastAsia="Calibri"/>
          <w:kern w:val="0"/>
          <w14:ligatures w14:val="none"/>
        </w:rPr>
        <w:t xml:space="preserve"> kohaldatakse 202</w:t>
      </w:r>
      <w:r w:rsidR="001B32EF">
        <w:rPr>
          <w:rFonts w:eastAsia="Calibri"/>
          <w:kern w:val="0"/>
          <w14:ligatures w14:val="none"/>
        </w:rPr>
        <w:t>6</w:t>
      </w:r>
      <w:r w:rsidRPr="00D9208B">
        <w:rPr>
          <w:rFonts w:eastAsia="Calibri"/>
          <w:kern w:val="0"/>
          <w14:ligatures w14:val="none"/>
        </w:rPr>
        <w:t>. aasta 1. j</w:t>
      </w:r>
      <w:r w:rsidR="001B32EF">
        <w:rPr>
          <w:rFonts w:eastAsia="Calibri"/>
          <w:kern w:val="0"/>
          <w14:ligatures w14:val="none"/>
        </w:rPr>
        <w:t xml:space="preserve">aanuaril </w:t>
      </w:r>
      <w:r w:rsidRPr="00D9208B">
        <w:rPr>
          <w:rFonts w:eastAsia="Calibri"/>
          <w:kern w:val="0"/>
          <w14:ligatures w14:val="none"/>
        </w:rPr>
        <w:t>jõustunud tähtajalise elamisloa töötamiseks andmise tingimusi.“;</w:t>
      </w:r>
    </w:p>
    <w:p w14:paraId="42603DFB" w14:textId="77777777" w:rsidR="00F040DA" w:rsidRDefault="00F040DA" w:rsidP="00C36B68">
      <w:pPr>
        <w:jc w:val="both"/>
        <w:rPr>
          <w:rFonts w:eastAsia="Calibri"/>
          <w:kern w:val="0"/>
          <w14:ligatures w14:val="none"/>
        </w:rPr>
      </w:pPr>
    </w:p>
    <w:p w14:paraId="7DE4A22E" w14:textId="7C2376D7" w:rsidR="00881B4B" w:rsidRDefault="006960EA" w:rsidP="00C36B68">
      <w:pPr>
        <w:jc w:val="both"/>
        <w:rPr>
          <w:rFonts w:eastAsia="Calibri"/>
          <w:kern w:val="0"/>
          <w14:ligatures w14:val="none"/>
        </w:rPr>
      </w:pPr>
      <w:r>
        <w:rPr>
          <w:rFonts w:eastAsia="Calibri"/>
          <w:b/>
          <w:bCs/>
          <w:kern w:val="0"/>
          <w14:ligatures w14:val="none"/>
        </w:rPr>
        <w:t>7</w:t>
      </w:r>
      <w:r w:rsidR="00413AD9">
        <w:rPr>
          <w:rFonts w:eastAsia="Calibri"/>
          <w:b/>
          <w:bCs/>
          <w:kern w:val="0"/>
          <w14:ligatures w14:val="none"/>
        </w:rPr>
        <w:t>2</w:t>
      </w:r>
      <w:r w:rsidR="00F040DA" w:rsidRPr="00F040DA">
        <w:rPr>
          <w:rFonts w:eastAsia="Calibri"/>
          <w:b/>
          <w:bCs/>
          <w:kern w:val="0"/>
          <w14:ligatures w14:val="none"/>
        </w:rPr>
        <w:t>)</w:t>
      </w:r>
      <w:r w:rsidR="00F040DA">
        <w:rPr>
          <w:rFonts w:eastAsia="Calibri"/>
          <w:kern w:val="0"/>
          <w14:ligatures w14:val="none"/>
        </w:rPr>
        <w:t xml:space="preserve"> paragrahv</w:t>
      </w:r>
      <w:r w:rsidR="00B30E17">
        <w:rPr>
          <w:rFonts w:eastAsia="Calibri"/>
          <w:kern w:val="0"/>
          <w14:ligatures w14:val="none"/>
        </w:rPr>
        <w:t>i</w:t>
      </w:r>
      <w:r w:rsidR="00F040DA">
        <w:rPr>
          <w:rFonts w:eastAsia="Calibri"/>
          <w:kern w:val="0"/>
          <w14:ligatures w14:val="none"/>
        </w:rPr>
        <w:t xml:space="preserve"> 309</w:t>
      </w:r>
      <w:r w:rsidR="00F040DA" w:rsidRPr="00F040DA">
        <w:rPr>
          <w:rFonts w:eastAsia="Calibri"/>
          <w:kern w:val="0"/>
          <w:vertAlign w:val="superscript"/>
          <w14:ligatures w14:val="none"/>
        </w:rPr>
        <w:t>11</w:t>
      </w:r>
      <w:r w:rsidR="00B30E17">
        <w:rPr>
          <w:rFonts w:eastAsia="Calibri"/>
          <w:kern w:val="0"/>
          <w14:ligatures w14:val="none"/>
        </w:rPr>
        <w:t xml:space="preserve"> </w:t>
      </w:r>
      <w:r w:rsidR="000608A7">
        <w:rPr>
          <w:rFonts w:eastAsia="Calibri"/>
          <w:kern w:val="0"/>
          <w14:ligatures w14:val="none"/>
        </w:rPr>
        <w:t>tekst</w:t>
      </w:r>
      <w:r w:rsidR="00881B4B">
        <w:rPr>
          <w:rFonts w:eastAsia="Calibri"/>
          <w:kern w:val="0"/>
          <w14:ligatures w14:val="none"/>
        </w:rPr>
        <w:t xml:space="preserve"> muudetakse ja</w:t>
      </w:r>
      <w:r w:rsidR="000608A7">
        <w:rPr>
          <w:rFonts w:eastAsia="Calibri"/>
          <w:kern w:val="0"/>
          <w14:ligatures w14:val="none"/>
        </w:rPr>
        <w:t xml:space="preserve"> </w:t>
      </w:r>
      <w:r w:rsidR="00B30E17">
        <w:rPr>
          <w:rFonts w:eastAsia="Calibri"/>
          <w:kern w:val="0"/>
          <w14:ligatures w14:val="none"/>
        </w:rPr>
        <w:t>sõna</w:t>
      </w:r>
      <w:r w:rsidR="00881B4B">
        <w:rPr>
          <w:rFonts w:eastAsia="Calibri"/>
          <w:kern w:val="0"/>
          <w14:ligatures w14:val="none"/>
        </w:rPr>
        <w:t>statakse järgmiselt:</w:t>
      </w:r>
    </w:p>
    <w:p w14:paraId="3DF25AD5" w14:textId="77777777" w:rsidR="00881B4B" w:rsidRDefault="00881B4B" w:rsidP="00C36B68">
      <w:pPr>
        <w:jc w:val="both"/>
        <w:rPr>
          <w:rFonts w:eastAsia="Calibri"/>
          <w:kern w:val="0"/>
          <w14:ligatures w14:val="none"/>
        </w:rPr>
      </w:pPr>
    </w:p>
    <w:p w14:paraId="7E58A7D2" w14:textId="159C9630" w:rsidR="00881B4B" w:rsidRDefault="00B30E17" w:rsidP="00C36B68">
      <w:pPr>
        <w:jc w:val="both"/>
        <w:rPr>
          <w:rFonts w:eastAsia="Calibri"/>
          <w:kern w:val="0"/>
          <w14:ligatures w14:val="none"/>
        </w:rPr>
      </w:pPr>
      <w:r>
        <w:rPr>
          <w:rFonts w:eastAsia="Calibri"/>
          <w:kern w:val="0"/>
          <w14:ligatures w14:val="none"/>
        </w:rPr>
        <w:t>„</w:t>
      </w:r>
      <w:commentRangeStart w:id="136"/>
      <w:del w:id="137" w:author="Merike Koppel JM" w:date="2024-08-12T12:42:00Z">
        <w:r w:rsidR="00881B4B" w:rsidRPr="00881B4B" w:rsidDel="0054330D">
          <w:rPr>
            <w:rFonts w:eastAsia="Calibri"/>
            <w:kern w:val="0"/>
            <w14:ligatures w14:val="none"/>
          </w:rPr>
          <w:delText>E</w:delText>
        </w:r>
      </w:del>
      <w:ins w:id="138" w:author="Merike Koppel JM" w:date="2024-08-12T12:42:00Z">
        <w:r w:rsidR="0054330D">
          <w:rPr>
            <w:rFonts w:eastAsia="Calibri"/>
            <w:kern w:val="0"/>
            <w14:ligatures w14:val="none"/>
          </w:rPr>
          <w:t>Vähemalt A2-tasemel e</w:t>
        </w:r>
      </w:ins>
      <w:r w:rsidR="00881B4B" w:rsidRPr="00881B4B">
        <w:rPr>
          <w:rFonts w:eastAsia="Calibri"/>
          <w:kern w:val="0"/>
          <w14:ligatures w14:val="none"/>
        </w:rPr>
        <w:t xml:space="preserve">esti keele oskust </w:t>
      </w:r>
      <w:del w:id="139" w:author="Merike Koppel JM" w:date="2024-08-12T12:42:00Z">
        <w:r w:rsidR="00881B4B" w:rsidRPr="00881B4B" w:rsidDel="0054330D">
          <w:rPr>
            <w:rFonts w:eastAsia="Calibri"/>
            <w:kern w:val="0"/>
            <w14:ligatures w14:val="none"/>
          </w:rPr>
          <w:delText xml:space="preserve">vähemalt A2-tasemel </w:delText>
        </w:r>
      </w:del>
      <w:commentRangeEnd w:id="136"/>
      <w:r w:rsidR="0054330D">
        <w:rPr>
          <w:rStyle w:val="Kommentaariviide"/>
          <w:kern w:val="0"/>
          <w14:ligatures w14:val="none"/>
        </w:rPr>
        <w:commentReference w:id="136"/>
      </w:r>
      <w:r w:rsidR="00881B4B" w:rsidRPr="00881B4B">
        <w:rPr>
          <w:rFonts w:eastAsia="Calibri"/>
          <w:kern w:val="0"/>
          <w14:ligatures w14:val="none"/>
        </w:rPr>
        <w:t>ei nõuta välismaalaselt</w:t>
      </w:r>
      <w:r w:rsidR="00881B4B">
        <w:rPr>
          <w:rFonts w:eastAsia="Calibri"/>
          <w:kern w:val="0"/>
          <w14:ligatures w14:val="none"/>
        </w:rPr>
        <w:t>:</w:t>
      </w:r>
    </w:p>
    <w:p w14:paraId="0F843FFF" w14:textId="756F9749" w:rsidR="00881B4B" w:rsidRDefault="00881B4B" w:rsidP="00C36B68">
      <w:pPr>
        <w:jc w:val="both"/>
        <w:rPr>
          <w:rFonts w:eastAsia="Calibri"/>
          <w:kern w:val="0"/>
          <w14:ligatures w14:val="none"/>
        </w:rPr>
      </w:pPr>
      <w:r>
        <w:rPr>
          <w:rFonts w:eastAsia="Calibri"/>
          <w:kern w:val="0"/>
          <w14:ligatures w14:val="none"/>
        </w:rPr>
        <w:t>1)</w:t>
      </w:r>
      <w:r w:rsidRPr="00881B4B">
        <w:rPr>
          <w:rFonts w:eastAsia="Calibri"/>
          <w:kern w:val="0"/>
          <w14:ligatures w14:val="none"/>
        </w:rPr>
        <w:t xml:space="preserve"> </w:t>
      </w:r>
      <w:r w:rsidR="00B30E17" w:rsidRPr="00B30E17">
        <w:rPr>
          <w:rFonts w:eastAsia="Calibri"/>
          <w:kern w:val="0"/>
          <w14:ligatures w14:val="none"/>
        </w:rPr>
        <w:t xml:space="preserve">kellel oli 2018. aasta 15. juulil kehtiv tähtajaline elamisluba töötamiseks ja </w:t>
      </w:r>
    </w:p>
    <w:p w14:paraId="283B5121" w14:textId="0E85FE05" w:rsidR="00F040DA" w:rsidRPr="00D9208B" w:rsidRDefault="00881B4B" w:rsidP="00C36B68">
      <w:pPr>
        <w:jc w:val="both"/>
        <w:rPr>
          <w:rFonts w:eastAsia="Calibri"/>
          <w:kern w:val="0"/>
          <w14:ligatures w14:val="none"/>
        </w:rPr>
      </w:pPr>
      <w:r>
        <w:rPr>
          <w:rFonts w:eastAsia="Calibri"/>
          <w:kern w:val="0"/>
          <w14:ligatures w14:val="none"/>
        </w:rPr>
        <w:t xml:space="preserve">2) </w:t>
      </w:r>
      <w:r w:rsidR="00B30E17" w:rsidRPr="00B30E17">
        <w:rPr>
          <w:rFonts w:eastAsia="Calibri"/>
          <w:kern w:val="0"/>
          <w14:ligatures w14:val="none"/>
        </w:rPr>
        <w:t>kes taotleb tähtajalist elamisluba töötamiseks või selle pikendamist.</w:t>
      </w:r>
      <w:r w:rsidR="00B30E17">
        <w:rPr>
          <w:rFonts w:eastAsia="Calibri"/>
          <w:kern w:val="0"/>
          <w14:ligatures w14:val="none"/>
        </w:rPr>
        <w:t>“</w:t>
      </w:r>
      <w:r w:rsidR="00F040DA">
        <w:rPr>
          <w:rFonts w:eastAsia="Calibri"/>
          <w:kern w:val="0"/>
          <w14:ligatures w14:val="none"/>
        </w:rPr>
        <w:t>;</w:t>
      </w:r>
    </w:p>
    <w:p w14:paraId="3159538C" w14:textId="77777777" w:rsidR="00C36B68" w:rsidRPr="00D9208B" w:rsidRDefault="00C36B68" w:rsidP="00C36B68">
      <w:pPr>
        <w:jc w:val="both"/>
        <w:rPr>
          <w:rFonts w:eastAsia="Calibri"/>
          <w:kern w:val="0"/>
          <w14:ligatures w14:val="none"/>
        </w:rPr>
      </w:pPr>
    </w:p>
    <w:p w14:paraId="04F9B72F" w14:textId="7C81F8A8" w:rsidR="00384B3D" w:rsidRPr="00384B3D" w:rsidRDefault="006960EA" w:rsidP="00C36B68">
      <w:pPr>
        <w:jc w:val="both"/>
        <w:rPr>
          <w:rFonts w:eastAsia="Calibri"/>
          <w:kern w:val="0"/>
          <w14:ligatures w14:val="none"/>
        </w:rPr>
      </w:pPr>
      <w:commentRangeStart w:id="140"/>
      <w:r>
        <w:rPr>
          <w:rFonts w:eastAsia="Calibri"/>
          <w:b/>
          <w:bCs/>
          <w:kern w:val="0"/>
          <w14:ligatures w14:val="none"/>
        </w:rPr>
        <w:t>7</w:t>
      </w:r>
      <w:r w:rsidR="00413AD9">
        <w:rPr>
          <w:rFonts w:eastAsia="Calibri"/>
          <w:b/>
          <w:bCs/>
          <w:kern w:val="0"/>
          <w14:ligatures w14:val="none"/>
        </w:rPr>
        <w:t>3</w:t>
      </w:r>
      <w:r w:rsidR="00384B3D" w:rsidRPr="00384B3D">
        <w:rPr>
          <w:rFonts w:eastAsia="Calibri"/>
          <w:b/>
          <w:bCs/>
          <w:kern w:val="0"/>
          <w14:ligatures w14:val="none"/>
        </w:rPr>
        <w:t>)</w:t>
      </w:r>
      <w:r w:rsidR="00384B3D" w:rsidRPr="00384B3D">
        <w:rPr>
          <w:rFonts w:eastAsia="Calibri"/>
          <w:kern w:val="0"/>
          <w14:ligatures w14:val="none"/>
        </w:rPr>
        <w:t xml:space="preserve"> paragrahvi 309</w:t>
      </w:r>
      <w:r w:rsidR="00384B3D">
        <w:rPr>
          <w:rFonts w:eastAsia="Calibri"/>
          <w:kern w:val="0"/>
          <w:vertAlign w:val="superscript"/>
          <w14:ligatures w14:val="none"/>
        </w:rPr>
        <w:t>16</w:t>
      </w:r>
      <w:r w:rsidR="00384B3D">
        <w:rPr>
          <w:rFonts w:eastAsia="Calibri"/>
          <w:kern w:val="0"/>
          <w14:ligatures w14:val="none"/>
        </w:rPr>
        <w:t xml:space="preserve"> pealkirjas asendatakse sõna</w:t>
      </w:r>
      <w:r w:rsidR="0082347F">
        <w:rPr>
          <w:rFonts w:eastAsia="Calibri"/>
          <w:kern w:val="0"/>
          <w14:ligatures w14:val="none"/>
        </w:rPr>
        <w:t>d</w:t>
      </w:r>
      <w:r w:rsidR="00384B3D">
        <w:rPr>
          <w:rFonts w:eastAsia="Calibri"/>
          <w:kern w:val="0"/>
          <w14:ligatures w14:val="none"/>
        </w:rPr>
        <w:t xml:space="preserve"> „</w:t>
      </w:r>
      <w:r w:rsidR="000E4CD2">
        <w:rPr>
          <w:rFonts w:eastAsia="Calibri"/>
          <w:kern w:val="0"/>
          <w14:ligatures w14:val="none"/>
        </w:rPr>
        <w:t>T</w:t>
      </w:r>
      <w:r w:rsidR="00384B3D">
        <w:rPr>
          <w:rFonts w:eastAsia="Calibri"/>
          <w:kern w:val="0"/>
          <w14:ligatures w14:val="none"/>
        </w:rPr>
        <w:t>ööturuteenuste osutamise“ sõna</w:t>
      </w:r>
      <w:r w:rsidR="0082347F">
        <w:rPr>
          <w:rFonts w:eastAsia="Calibri"/>
          <w:kern w:val="0"/>
          <w14:ligatures w14:val="none"/>
        </w:rPr>
        <w:t>de</w:t>
      </w:r>
      <w:r w:rsidR="00384B3D">
        <w:rPr>
          <w:rFonts w:eastAsia="Calibri"/>
          <w:kern w:val="0"/>
          <w14:ligatures w14:val="none"/>
        </w:rPr>
        <w:t>ga „</w:t>
      </w:r>
      <w:r w:rsidR="000E4CD2">
        <w:rPr>
          <w:rFonts w:eastAsia="Calibri"/>
          <w:kern w:val="0"/>
          <w14:ligatures w14:val="none"/>
        </w:rPr>
        <w:t>T</w:t>
      </w:r>
      <w:r w:rsidR="00384B3D">
        <w:rPr>
          <w:rFonts w:eastAsia="Calibri"/>
          <w:kern w:val="0"/>
          <w14:ligatures w14:val="none"/>
        </w:rPr>
        <w:t>ööturumeetmete pakkumise“;</w:t>
      </w:r>
    </w:p>
    <w:p w14:paraId="0116371B" w14:textId="77777777" w:rsidR="00384B3D" w:rsidRDefault="00384B3D" w:rsidP="00C36B68">
      <w:pPr>
        <w:jc w:val="both"/>
        <w:rPr>
          <w:rFonts w:eastAsia="Calibri"/>
          <w:b/>
          <w:bCs/>
          <w:kern w:val="0"/>
          <w14:ligatures w14:val="none"/>
        </w:rPr>
      </w:pPr>
    </w:p>
    <w:p w14:paraId="71831D54" w14:textId="6D2D0B62" w:rsidR="00384B3D" w:rsidRPr="00384B3D" w:rsidRDefault="006960EA" w:rsidP="00C36B68">
      <w:pPr>
        <w:jc w:val="both"/>
        <w:rPr>
          <w:rFonts w:eastAsia="Calibri"/>
          <w:kern w:val="0"/>
          <w14:ligatures w14:val="none"/>
        </w:rPr>
      </w:pPr>
      <w:r>
        <w:rPr>
          <w:rFonts w:eastAsia="Calibri"/>
          <w:b/>
          <w:bCs/>
          <w:kern w:val="0"/>
          <w14:ligatures w14:val="none"/>
        </w:rPr>
        <w:t>7</w:t>
      </w:r>
      <w:r w:rsidR="00413AD9">
        <w:rPr>
          <w:rFonts w:eastAsia="Calibri"/>
          <w:b/>
          <w:bCs/>
          <w:kern w:val="0"/>
          <w14:ligatures w14:val="none"/>
        </w:rPr>
        <w:t>4</w:t>
      </w:r>
      <w:r w:rsidR="00384B3D" w:rsidRPr="00384B3D">
        <w:rPr>
          <w:rFonts w:eastAsia="Calibri"/>
          <w:b/>
          <w:bCs/>
          <w:kern w:val="0"/>
          <w14:ligatures w14:val="none"/>
        </w:rPr>
        <w:t>)</w:t>
      </w:r>
      <w:r w:rsidR="00384B3D">
        <w:rPr>
          <w:rFonts w:eastAsia="Calibri"/>
          <w:kern w:val="0"/>
          <w14:ligatures w14:val="none"/>
        </w:rPr>
        <w:t xml:space="preserve"> </w:t>
      </w:r>
      <w:r w:rsidR="00384B3D" w:rsidRPr="00384B3D">
        <w:rPr>
          <w:rFonts w:eastAsia="Calibri"/>
          <w:kern w:val="0"/>
          <w14:ligatures w14:val="none"/>
        </w:rPr>
        <w:t>paragrahvi 309</w:t>
      </w:r>
      <w:r w:rsidR="00384B3D">
        <w:rPr>
          <w:rFonts w:eastAsia="Calibri"/>
          <w:kern w:val="0"/>
          <w:vertAlign w:val="superscript"/>
          <w14:ligatures w14:val="none"/>
        </w:rPr>
        <w:t>16</w:t>
      </w:r>
      <w:r w:rsidR="00384B3D">
        <w:rPr>
          <w:rFonts w:eastAsia="Calibri"/>
          <w:kern w:val="0"/>
          <w14:ligatures w14:val="none"/>
        </w:rPr>
        <w:t xml:space="preserve"> tekst muudetakse ja sõnastatakse järgmiselt:</w:t>
      </w:r>
      <w:commentRangeEnd w:id="140"/>
      <w:r w:rsidR="00DF225D">
        <w:rPr>
          <w:rStyle w:val="Kommentaariviide"/>
          <w:kern w:val="0"/>
          <w14:ligatures w14:val="none"/>
        </w:rPr>
        <w:commentReference w:id="140"/>
      </w:r>
    </w:p>
    <w:p w14:paraId="14C4D80D" w14:textId="009B9B2B" w:rsidR="00384B3D" w:rsidDel="00B9653B" w:rsidRDefault="00384B3D" w:rsidP="00C36B68">
      <w:pPr>
        <w:jc w:val="both"/>
        <w:rPr>
          <w:del w:id="141" w:author="Mari Käbi" w:date="2024-08-13T13:22:00Z"/>
          <w:rFonts w:eastAsia="Calibri"/>
          <w:kern w:val="0"/>
          <w14:ligatures w14:val="none"/>
        </w:rPr>
      </w:pPr>
    </w:p>
    <w:p w14:paraId="7C1CA135" w14:textId="08D1FF69" w:rsidR="00384B3D" w:rsidRDefault="00384B3D" w:rsidP="00384B3D">
      <w:pPr>
        <w:jc w:val="both"/>
      </w:pPr>
      <w:r>
        <w:t>„</w:t>
      </w:r>
      <w:r w:rsidRPr="007C4265">
        <w:t>Isikule, kellele on käesoleva seaduse § 309</w:t>
      </w:r>
      <w:r w:rsidRPr="007C4265">
        <w:rPr>
          <w:vertAlign w:val="superscript"/>
        </w:rPr>
        <w:t>14</w:t>
      </w:r>
      <w:r w:rsidRPr="007C4265">
        <w:t xml:space="preserve"> alusel antud seaduslik alus </w:t>
      </w:r>
      <w:commentRangeStart w:id="142"/>
      <w:r w:rsidRPr="007C4265">
        <w:t>Eestis ajutise</w:t>
      </w:r>
      <w:r w:rsidR="00A60F59">
        <w:t>ks</w:t>
      </w:r>
      <w:r w:rsidRPr="007C4265">
        <w:t xml:space="preserve"> viibi</w:t>
      </w:r>
      <w:r w:rsidR="00A60F59">
        <w:t>miseks</w:t>
      </w:r>
      <w:r w:rsidRPr="007C4265">
        <w:t xml:space="preserve"> </w:t>
      </w:r>
      <w:commentRangeEnd w:id="142"/>
      <w:r w:rsidR="0054330D">
        <w:rPr>
          <w:rStyle w:val="Kommentaariviide"/>
          <w:kern w:val="0"/>
          <w14:ligatures w14:val="none"/>
        </w:rPr>
        <w:commentReference w:id="142"/>
      </w:r>
      <w:r w:rsidRPr="007C4265">
        <w:t xml:space="preserve">ja kes ei tööta, võib </w:t>
      </w:r>
      <w:r w:rsidR="0082347F">
        <w:t>pakkuda</w:t>
      </w:r>
      <w:r w:rsidRPr="007C4265">
        <w:t xml:space="preserve"> tööturumeetmete seaduse § 13 lõike 2 punktides 1</w:t>
      </w:r>
      <w:r>
        <w:t>–</w:t>
      </w:r>
      <w:r w:rsidRPr="007C4265">
        <w:t>4 nimetatud tööturumeetmeid</w:t>
      </w:r>
      <w:r>
        <w:t>.“;</w:t>
      </w:r>
    </w:p>
    <w:p w14:paraId="2137FE1F" w14:textId="77777777" w:rsidR="00384B3D" w:rsidRDefault="00384B3D" w:rsidP="00C36B68">
      <w:pPr>
        <w:jc w:val="both"/>
        <w:rPr>
          <w:rFonts w:eastAsia="Calibri"/>
          <w:kern w:val="0"/>
          <w14:ligatures w14:val="none"/>
        </w:rPr>
      </w:pPr>
    </w:p>
    <w:p w14:paraId="4AE6ED89" w14:textId="09138031" w:rsidR="00C36B68" w:rsidRPr="00D9208B" w:rsidRDefault="006960EA" w:rsidP="00C36B68">
      <w:pPr>
        <w:jc w:val="both"/>
        <w:rPr>
          <w:rFonts w:eastAsia="Calibri"/>
        </w:rPr>
      </w:pPr>
      <w:r>
        <w:rPr>
          <w:rFonts w:eastAsia="Calibri"/>
          <w:b/>
          <w:bCs/>
          <w:kern w:val="0"/>
          <w14:ligatures w14:val="none"/>
        </w:rPr>
        <w:t>7</w:t>
      </w:r>
      <w:r w:rsidR="00413AD9">
        <w:rPr>
          <w:rFonts w:eastAsia="Calibri"/>
          <w:b/>
          <w:bCs/>
          <w:kern w:val="0"/>
          <w14:ligatures w14:val="none"/>
        </w:rPr>
        <w:t>5</w:t>
      </w:r>
      <w:r w:rsidR="00C36B68" w:rsidRPr="00D9208B">
        <w:rPr>
          <w:rFonts w:eastAsia="Calibri"/>
          <w:b/>
          <w:bCs/>
          <w:kern w:val="0"/>
          <w14:ligatures w14:val="none"/>
        </w:rPr>
        <w:t xml:space="preserve">) </w:t>
      </w:r>
      <w:r w:rsidR="00C36B68" w:rsidRPr="00D9208B">
        <w:rPr>
          <w:rFonts w:eastAsia="Calibri"/>
          <w:kern w:val="0"/>
          <w14:ligatures w14:val="none"/>
        </w:rPr>
        <w:t>seadust täiendatakse §-ga 309</w:t>
      </w:r>
      <w:r w:rsidR="00C36B68" w:rsidRPr="00D9208B">
        <w:rPr>
          <w:rFonts w:eastAsia="Calibri"/>
          <w:kern w:val="0"/>
          <w:vertAlign w:val="superscript"/>
          <w14:ligatures w14:val="none"/>
        </w:rPr>
        <w:t>18</w:t>
      </w:r>
      <w:r w:rsidR="00C36B68" w:rsidRPr="00D9208B">
        <w:rPr>
          <w:rFonts w:eastAsia="Calibri"/>
          <w:kern w:val="0"/>
          <w14:ligatures w14:val="none"/>
        </w:rPr>
        <w:t xml:space="preserve"> järgmises sõnastuses:</w:t>
      </w:r>
    </w:p>
    <w:p w14:paraId="18338C25" w14:textId="77777777" w:rsidR="00C36B68" w:rsidRPr="00D9208B" w:rsidRDefault="00C36B68" w:rsidP="00C36B68">
      <w:pPr>
        <w:jc w:val="both"/>
        <w:rPr>
          <w:rFonts w:eastAsia="Calibri"/>
          <w:kern w:val="0"/>
          <w14:ligatures w14:val="none"/>
        </w:rPr>
      </w:pPr>
    </w:p>
    <w:p w14:paraId="0C942616" w14:textId="77777777" w:rsidR="00C36B68" w:rsidRPr="00D9208B" w:rsidRDefault="00C36B68" w:rsidP="00C36B68">
      <w:pPr>
        <w:jc w:val="both"/>
        <w:rPr>
          <w:rFonts w:eastAsia="Calibri"/>
          <w:b/>
          <w:bCs/>
          <w:kern w:val="0"/>
          <w14:ligatures w14:val="none"/>
        </w:rPr>
      </w:pPr>
      <w:r w:rsidRPr="00D9208B">
        <w:rPr>
          <w:rFonts w:eastAsia="Calibri"/>
          <w:kern w:val="0"/>
          <w14:ligatures w14:val="none"/>
        </w:rPr>
        <w:t>„</w:t>
      </w:r>
      <w:r w:rsidRPr="00D9208B">
        <w:rPr>
          <w:rFonts w:eastAsia="Calibri"/>
          <w:b/>
          <w:bCs/>
          <w:kern w:val="0"/>
          <w14:ligatures w14:val="none"/>
        </w:rPr>
        <w:t>§ 309</w:t>
      </w:r>
      <w:r w:rsidRPr="00D9208B">
        <w:rPr>
          <w:rFonts w:eastAsia="Calibri"/>
          <w:b/>
          <w:bCs/>
          <w:kern w:val="0"/>
          <w:vertAlign w:val="superscript"/>
          <w14:ligatures w14:val="none"/>
        </w:rPr>
        <w:t>18</w:t>
      </w:r>
      <w:r w:rsidRPr="00D9208B">
        <w:rPr>
          <w:rFonts w:eastAsia="Calibri"/>
          <w:b/>
          <w:bCs/>
          <w:kern w:val="0"/>
          <w14:ligatures w14:val="none"/>
        </w:rPr>
        <w:t>. Kohanemisprogrammi läbimise ja vähemalt A2-tasemel eesti keele oskuse nõude kohaldamise erisus</w:t>
      </w:r>
    </w:p>
    <w:p w14:paraId="2A85C7C6" w14:textId="77777777" w:rsidR="00C36B68" w:rsidRPr="00D9208B" w:rsidRDefault="00C36B68" w:rsidP="00C36B68">
      <w:pPr>
        <w:jc w:val="both"/>
        <w:rPr>
          <w:rFonts w:eastAsia="Calibri"/>
          <w:b/>
          <w:bCs/>
          <w:kern w:val="0"/>
          <w14:ligatures w14:val="none"/>
        </w:rPr>
      </w:pPr>
    </w:p>
    <w:p w14:paraId="694DD018" w14:textId="77777777" w:rsidR="00C36B68" w:rsidRPr="00D9208B" w:rsidRDefault="00C36B68" w:rsidP="00C36B68">
      <w:pPr>
        <w:jc w:val="both"/>
        <w:rPr>
          <w:rFonts w:eastAsia="Calibri"/>
          <w:kern w:val="0"/>
          <w14:ligatures w14:val="none"/>
        </w:rPr>
      </w:pPr>
      <w:r w:rsidRPr="00D9208B">
        <w:rPr>
          <w:rFonts w:eastAsia="Calibri"/>
          <w:kern w:val="0"/>
          <w14:ligatures w14:val="none"/>
        </w:rPr>
        <w:t>Välismaalaselt ei nõuta kohanemisprogrammi läbimist ja vähemalt A2-tasemel eesti keele oskust, kui:</w:t>
      </w:r>
    </w:p>
    <w:p w14:paraId="69350866" w14:textId="666F8EFA" w:rsidR="00C36B68" w:rsidRPr="00D9208B" w:rsidRDefault="00C36B68" w:rsidP="00C36B68">
      <w:pPr>
        <w:jc w:val="both"/>
        <w:rPr>
          <w:rFonts w:eastAsia="Calibri"/>
          <w:kern w:val="0"/>
          <w14:ligatures w14:val="none"/>
        </w:rPr>
      </w:pPr>
      <w:r w:rsidRPr="00D9208B">
        <w:rPr>
          <w:rFonts w:eastAsia="Calibri"/>
          <w:kern w:val="0"/>
          <w14:ligatures w14:val="none"/>
        </w:rPr>
        <w:t xml:space="preserve">1) tal on </w:t>
      </w:r>
      <w:bookmarkStart w:id="143" w:name="_Hlk158622296"/>
      <w:r w:rsidRPr="00D9208B">
        <w:rPr>
          <w:rFonts w:eastAsia="Calibri"/>
          <w:kern w:val="0"/>
          <w14:ligatures w14:val="none"/>
        </w:rPr>
        <w:t xml:space="preserve">kehtiv enne 2026. aasta 1. jaanuari antud tähtajaline elamisluba püsivalt Eestisse elama asumiseks </w:t>
      </w:r>
      <w:bookmarkEnd w:id="143"/>
      <w:r w:rsidRPr="00D9208B">
        <w:rPr>
          <w:rFonts w:eastAsia="Calibri"/>
          <w:kern w:val="0"/>
          <w14:ligatures w14:val="none"/>
        </w:rPr>
        <w:t>ja ta taotleb selle pikendamist</w:t>
      </w:r>
      <w:r w:rsidR="00A60F59">
        <w:rPr>
          <w:rFonts w:eastAsia="Calibri"/>
          <w:kern w:val="0"/>
          <w14:ligatures w14:val="none"/>
        </w:rPr>
        <w:t xml:space="preserve"> või</w:t>
      </w:r>
    </w:p>
    <w:p w14:paraId="32902F89" w14:textId="77777777" w:rsidR="00C36B68" w:rsidRPr="00D9208B" w:rsidRDefault="00C36B68" w:rsidP="00C36B68">
      <w:pPr>
        <w:jc w:val="both"/>
        <w:rPr>
          <w:rFonts w:eastAsia="Calibri"/>
          <w:kern w:val="0"/>
          <w14:ligatures w14:val="none"/>
        </w:rPr>
      </w:pPr>
      <w:r w:rsidRPr="00D9208B">
        <w:rPr>
          <w:rFonts w:eastAsia="Calibri"/>
          <w:kern w:val="0"/>
          <w14:ligatures w14:val="none"/>
        </w:rPr>
        <w:t>2) ta on esitanud enne 2026. aasta 1. jaanuari tähtajalise elamisloa taotluse püsivalt Eestisse elama asumiseks ja otsus selle kohta tehakse pärast 2025. aasta 31. detsembrit.“.</w:t>
      </w:r>
    </w:p>
    <w:p w14:paraId="607C659F" w14:textId="77777777" w:rsidR="00C36B68" w:rsidRPr="00D9208B" w:rsidRDefault="00C36B68" w:rsidP="00C36B68">
      <w:pPr>
        <w:jc w:val="both"/>
        <w:rPr>
          <w:rFonts w:eastAsia="Calibri"/>
          <w:kern w:val="0"/>
          <w14:ligatures w14:val="none"/>
        </w:rPr>
      </w:pPr>
    </w:p>
    <w:p w14:paraId="1F537036" w14:textId="77777777" w:rsidR="00C36B68" w:rsidRPr="00D9208B" w:rsidRDefault="00C36B68" w:rsidP="00C36B68">
      <w:pPr>
        <w:jc w:val="both"/>
        <w:rPr>
          <w:rFonts w:eastAsia="Calibri"/>
          <w:b/>
          <w:bCs/>
          <w:kern w:val="0"/>
          <w14:ligatures w14:val="none"/>
        </w:rPr>
      </w:pPr>
      <w:r w:rsidRPr="00D9208B">
        <w:rPr>
          <w:rFonts w:eastAsia="Calibri"/>
          <w:b/>
          <w:bCs/>
          <w:kern w:val="0"/>
          <w14:ligatures w14:val="none"/>
        </w:rPr>
        <w:t>§ 2. Eestisse lähetatud töötajate töötingimuste seaduse § 5</w:t>
      </w:r>
      <w:r w:rsidRPr="00D9208B">
        <w:rPr>
          <w:rFonts w:eastAsia="Calibri"/>
          <w:b/>
          <w:bCs/>
          <w:kern w:val="0"/>
          <w:vertAlign w:val="superscript"/>
          <w14:ligatures w14:val="none"/>
        </w:rPr>
        <w:t>1</w:t>
      </w:r>
      <w:r w:rsidRPr="00D9208B">
        <w:rPr>
          <w:rFonts w:eastAsia="Calibri"/>
          <w:b/>
          <w:bCs/>
          <w:kern w:val="0"/>
          <w14:ligatures w14:val="none"/>
        </w:rPr>
        <w:t xml:space="preserve"> muutmine</w:t>
      </w:r>
    </w:p>
    <w:p w14:paraId="5F048D39" w14:textId="77777777" w:rsidR="00C36B68" w:rsidRPr="00D9208B" w:rsidRDefault="00C36B68" w:rsidP="00C36B68">
      <w:pPr>
        <w:jc w:val="both"/>
        <w:rPr>
          <w:rFonts w:eastAsia="Calibri"/>
          <w:kern w:val="0"/>
          <w14:ligatures w14:val="none"/>
        </w:rPr>
      </w:pPr>
    </w:p>
    <w:p w14:paraId="4CAABA18" w14:textId="77777777" w:rsidR="00C36B68" w:rsidRPr="00D9208B" w:rsidRDefault="00C36B68" w:rsidP="00C36B68">
      <w:pPr>
        <w:jc w:val="both"/>
        <w:rPr>
          <w:rFonts w:eastAsia="Calibri"/>
          <w:kern w:val="0"/>
          <w14:ligatures w14:val="none"/>
        </w:rPr>
      </w:pPr>
      <w:r w:rsidRPr="00D9208B">
        <w:rPr>
          <w:rFonts w:eastAsia="Calibri"/>
          <w:kern w:val="0"/>
          <w14:ligatures w14:val="none"/>
        </w:rPr>
        <w:t>Eestisse lähetatud töötajate töötingimuste seaduse §-s 5</w:t>
      </w:r>
      <w:r w:rsidRPr="00D9208B">
        <w:rPr>
          <w:rFonts w:eastAsia="Calibri"/>
          <w:kern w:val="0"/>
          <w:vertAlign w:val="superscript"/>
          <w14:ligatures w14:val="none"/>
        </w:rPr>
        <w:t>1</w:t>
      </w:r>
      <w:r w:rsidRPr="00D9208B">
        <w:rPr>
          <w:rFonts w:eastAsia="Calibri"/>
          <w:kern w:val="0"/>
          <w14:ligatures w14:val="none"/>
        </w:rPr>
        <w:t xml:space="preserve"> tehakse järgmised muudatused:</w:t>
      </w:r>
    </w:p>
    <w:p w14:paraId="4CB20442" w14:textId="77777777" w:rsidR="00C36B68" w:rsidRPr="00D9208B" w:rsidRDefault="00C36B68" w:rsidP="00C36B68">
      <w:pPr>
        <w:jc w:val="both"/>
        <w:rPr>
          <w:rFonts w:eastAsia="Calibri"/>
          <w:kern w:val="0"/>
          <w14:ligatures w14:val="none"/>
        </w:rPr>
      </w:pPr>
    </w:p>
    <w:p w14:paraId="645A3423"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1)</w:t>
      </w:r>
      <w:r w:rsidRPr="00D9208B">
        <w:rPr>
          <w:rFonts w:eastAsia="Calibri"/>
          <w:kern w:val="0"/>
          <w14:ligatures w14:val="none"/>
        </w:rPr>
        <w:t xml:space="preserve"> lõike 1 punktist 3 jäetakse välja sõnad „arv, nende“;</w:t>
      </w:r>
    </w:p>
    <w:p w14:paraId="738F0C96" w14:textId="77777777" w:rsidR="00C36B68" w:rsidRPr="00D9208B" w:rsidRDefault="00C36B68" w:rsidP="00C36B68">
      <w:pPr>
        <w:jc w:val="both"/>
        <w:rPr>
          <w:rFonts w:eastAsia="Calibri"/>
          <w:kern w:val="0"/>
          <w14:ligatures w14:val="none"/>
        </w:rPr>
      </w:pPr>
    </w:p>
    <w:p w14:paraId="51E2C995"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2)</w:t>
      </w:r>
      <w:r w:rsidRPr="00D9208B">
        <w:rPr>
          <w:rFonts w:eastAsia="Calibri"/>
          <w:kern w:val="0"/>
          <w14:ligatures w14:val="none"/>
        </w:rPr>
        <w:t xml:space="preserve"> lõike 1 punktist 4 jäetakse välja sõnad „eeldatav kestvus ning“;</w:t>
      </w:r>
    </w:p>
    <w:p w14:paraId="045C32F9" w14:textId="77777777" w:rsidR="00C36B68" w:rsidRPr="00D9208B" w:rsidRDefault="00C36B68" w:rsidP="00C36B68">
      <w:pPr>
        <w:jc w:val="both"/>
        <w:rPr>
          <w:rFonts w:eastAsia="Calibri"/>
          <w:kern w:val="0"/>
          <w14:ligatures w14:val="none"/>
        </w:rPr>
      </w:pPr>
    </w:p>
    <w:p w14:paraId="601C25C4"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3)</w:t>
      </w:r>
      <w:r w:rsidRPr="00D9208B">
        <w:rPr>
          <w:rFonts w:eastAsia="Calibri"/>
          <w:kern w:val="0"/>
          <w14:ligatures w14:val="none"/>
        </w:rPr>
        <w:t xml:space="preserve"> paragrahvi täiendatakse lõigetega 7 ja 8 järgmises sõnastuses:</w:t>
      </w:r>
    </w:p>
    <w:p w14:paraId="32E1A998" w14:textId="77777777" w:rsidR="00C36B68" w:rsidRPr="00D9208B" w:rsidRDefault="00C36B68" w:rsidP="00C36B68">
      <w:pPr>
        <w:jc w:val="both"/>
        <w:rPr>
          <w:rFonts w:eastAsia="Calibri"/>
          <w:kern w:val="0"/>
          <w14:ligatures w14:val="none"/>
        </w:rPr>
      </w:pPr>
    </w:p>
    <w:p w14:paraId="1633FA72"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„(7) </w:t>
      </w:r>
      <w:r>
        <w:rPr>
          <w:rFonts w:eastAsia="Calibri"/>
          <w:kern w:val="0"/>
          <w14:ligatures w14:val="none"/>
        </w:rPr>
        <w:t>L</w:t>
      </w:r>
      <w:r w:rsidRPr="00D9208B">
        <w:rPr>
          <w:rFonts w:eastAsia="Calibri"/>
          <w:kern w:val="0"/>
          <w14:ligatures w14:val="none"/>
        </w:rPr>
        <w:t xml:space="preserve">ähetatud töötaja tööandja </w:t>
      </w:r>
      <w:commentRangeStart w:id="144"/>
      <w:r w:rsidRPr="00D9208B">
        <w:rPr>
          <w:rFonts w:eastAsia="Calibri"/>
          <w:kern w:val="0"/>
          <w14:ligatures w14:val="none"/>
        </w:rPr>
        <w:t xml:space="preserve">ei esita </w:t>
      </w:r>
      <w:commentRangeEnd w:id="144"/>
      <w:r w:rsidR="0054330D">
        <w:rPr>
          <w:rStyle w:val="Kommentaariviide"/>
          <w:kern w:val="0"/>
          <w14:ligatures w14:val="none"/>
        </w:rPr>
        <w:commentReference w:id="144"/>
      </w:r>
      <w:r w:rsidRPr="00D9208B">
        <w:rPr>
          <w:rFonts w:eastAsia="Calibri"/>
          <w:kern w:val="0"/>
          <w14:ligatures w14:val="none"/>
        </w:rPr>
        <w:t>Tööinspektsioonile käesoleva paragrahvi lõikes 1 nimetatud andmeid, kui ta on need esitanud Politsei- ja Piirivalveametile välismaalaste seaduse alusel.</w:t>
      </w:r>
    </w:p>
    <w:p w14:paraId="631BB32A" w14:textId="77777777" w:rsidR="00C36B68" w:rsidRPr="00D9208B" w:rsidRDefault="00C36B68" w:rsidP="00C36B68">
      <w:pPr>
        <w:jc w:val="both"/>
        <w:rPr>
          <w:rFonts w:eastAsia="Calibri"/>
          <w:kern w:val="0"/>
          <w14:ligatures w14:val="none"/>
        </w:rPr>
      </w:pPr>
    </w:p>
    <w:p w14:paraId="38B54499"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(8) </w:t>
      </w:r>
      <w:r w:rsidRPr="00614D76">
        <w:rPr>
          <w:rFonts w:eastAsia="Calibri"/>
          <w:kern w:val="0"/>
          <w14:ligatures w14:val="none"/>
        </w:rPr>
        <w:t>Tööinspektsioonil on õigus saada Politsei- ja Piirivalveametilt lähetatud töötaja kohta käesoleva paragrahvi lõikes 1 nimetatud andmeid.</w:t>
      </w:r>
      <w:r w:rsidRPr="00D9208B">
        <w:rPr>
          <w:rFonts w:eastAsia="Calibri"/>
          <w:kern w:val="0"/>
          <w14:ligatures w14:val="none"/>
        </w:rPr>
        <w:t>“.</w:t>
      </w:r>
    </w:p>
    <w:p w14:paraId="1D158277" w14:textId="77777777" w:rsidR="00C36B68" w:rsidRPr="00D9208B" w:rsidRDefault="00C36B68" w:rsidP="00C36B68">
      <w:pPr>
        <w:jc w:val="both"/>
        <w:rPr>
          <w:rFonts w:eastAsia="Calibri"/>
          <w:kern w:val="0"/>
          <w14:ligatures w14:val="none"/>
        </w:rPr>
      </w:pPr>
    </w:p>
    <w:p w14:paraId="5D3AE3C0" w14:textId="77777777" w:rsidR="00C36B68" w:rsidRPr="00D9208B" w:rsidRDefault="00C36B68" w:rsidP="00C36B68">
      <w:pPr>
        <w:jc w:val="both"/>
        <w:rPr>
          <w:rFonts w:eastAsia="Calibri"/>
          <w:b/>
          <w:bCs/>
          <w:kern w:val="0"/>
          <w14:ligatures w14:val="none"/>
        </w:rPr>
      </w:pPr>
      <w:r w:rsidRPr="00D9208B">
        <w:rPr>
          <w:rFonts w:eastAsia="Calibri"/>
          <w:b/>
          <w:bCs/>
          <w:kern w:val="0"/>
          <w14:ligatures w14:val="none"/>
        </w:rPr>
        <w:t>§ 3. Euroopa Liidu kodaniku seaduse muutmine</w:t>
      </w:r>
    </w:p>
    <w:p w14:paraId="37401265" w14:textId="77777777" w:rsidR="00C36B68" w:rsidRPr="00D9208B" w:rsidRDefault="00C36B68" w:rsidP="00C36B68">
      <w:pPr>
        <w:jc w:val="both"/>
        <w:rPr>
          <w:rFonts w:eastAsia="Calibri"/>
          <w:kern w:val="0"/>
          <w14:ligatures w14:val="none"/>
        </w:rPr>
      </w:pPr>
    </w:p>
    <w:p w14:paraId="300E77C5" w14:textId="77777777" w:rsidR="00C36B68" w:rsidRPr="00D9208B" w:rsidRDefault="00C36B68" w:rsidP="00C36B68">
      <w:pPr>
        <w:jc w:val="both"/>
        <w:rPr>
          <w:rFonts w:eastAsia="Calibri"/>
          <w:kern w:val="0"/>
          <w14:ligatures w14:val="none"/>
        </w:rPr>
      </w:pPr>
      <w:r w:rsidRPr="00D9208B">
        <w:rPr>
          <w:rFonts w:eastAsia="Calibri"/>
          <w:kern w:val="0"/>
          <w14:ligatures w14:val="none"/>
        </w:rPr>
        <w:t>Euroopa Liidu kodaniku seaduses tehakse järgmised muudatused:</w:t>
      </w:r>
    </w:p>
    <w:p w14:paraId="36159A8E" w14:textId="77777777" w:rsidR="00C36B68" w:rsidRPr="00D9208B" w:rsidRDefault="00C36B68" w:rsidP="00C36B68">
      <w:pPr>
        <w:jc w:val="both"/>
        <w:rPr>
          <w:rFonts w:eastAsia="Calibri"/>
          <w:kern w:val="0"/>
          <w14:ligatures w14:val="none"/>
        </w:rPr>
      </w:pPr>
    </w:p>
    <w:p w14:paraId="6A245489" w14:textId="61D63B2E" w:rsidR="000E5408" w:rsidRPr="00A72BC6" w:rsidRDefault="000E5408" w:rsidP="000E5408">
      <w:pPr>
        <w:jc w:val="both"/>
        <w:rPr>
          <w:bdr w:val="none" w:sz="0" w:space="0" w:color="auto" w:frame="1"/>
          <w:lang w:eastAsia="et-EE"/>
        </w:rPr>
      </w:pPr>
      <w:r w:rsidRPr="00B30E17">
        <w:rPr>
          <w:b/>
          <w:bCs/>
        </w:rPr>
        <w:t>1</w:t>
      </w:r>
      <w:r w:rsidRPr="00B30E17">
        <w:rPr>
          <w:b/>
          <w:bCs/>
          <w:bdr w:val="none" w:sz="0" w:space="0" w:color="auto" w:frame="1"/>
          <w:lang w:eastAsia="et-EE"/>
        </w:rPr>
        <w:t>)</w:t>
      </w:r>
      <w:r w:rsidRPr="00B30E17">
        <w:rPr>
          <w:bdr w:val="none" w:sz="0" w:space="0" w:color="auto" w:frame="1"/>
          <w:lang w:eastAsia="et-EE"/>
        </w:rPr>
        <w:t xml:space="preserve"> </w:t>
      </w:r>
      <w:r w:rsidRPr="00A72BC6">
        <w:rPr>
          <w:bdr w:val="none" w:sz="0" w:space="0" w:color="auto" w:frame="1"/>
          <w:lang w:eastAsia="et-EE"/>
        </w:rPr>
        <w:t>paragrahvi 20 lõike 1 punkt</w:t>
      </w:r>
      <w:r w:rsidR="004F2425">
        <w:rPr>
          <w:bdr w:val="none" w:sz="0" w:space="0" w:color="auto" w:frame="1"/>
          <w:lang w:eastAsia="et-EE"/>
        </w:rPr>
        <w:t>ides</w:t>
      </w:r>
      <w:r w:rsidRPr="00A72BC6">
        <w:rPr>
          <w:bdr w:val="none" w:sz="0" w:space="0" w:color="auto" w:frame="1"/>
          <w:lang w:eastAsia="et-EE"/>
        </w:rPr>
        <w:t xml:space="preserve"> 2 ja 3 </w:t>
      </w:r>
      <w:r w:rsidR="004F2425">
        <w:rPr>
          <w:bdr w:val="none" w:sz="0" w:space="0" w:color="auto" w:frame="1"/>
          <w:lang w:eastAsia="et-EE"/>
        </w:rPr>
        <w:t>asendatakse</w:t>
      </w:r>
      <w:r w:rsidR="004F2425" w:rsidRPr="00A72BC6">
        <w:rPr>
          <w:bdr w:val="none" w:sz="0" w:space="0" w:color="auto" w:frame="1"/>
          <w:lang w:eastAsia="et-EE"/>
        </w:rPr>
        <w:t xml:space="preserve"> </w:t>
      </w:r>
      <w:r w:rsidRPr="00A72BC6">
        <w:rPr>
          <w:bdr w:val="none" w:sz="0" w:space="0" w:color="auto" w:frame="1"/>
          <w:lang w:eastAsia="et-EE"/>
        </w:rPr>
        <w:t>sõn</w:t>
      </w:r>
      <w:r w:rsidR="004F2425">
        <w:rPr>
          <w:bdr w:val="none" w:sz="0" w:space="0" w:color="auto" w:frame="1"/>
          <w:lang w:eastAsia="et-EE"/>
        </w:rPr>
        <w:t>ad</w:t>
      </w:r>
      <w:r w:rsidRPr="00A72BC6">
        <w:rPr>
          <w:bdr w:val="none" w:sz="0" w:space="0" w:color="auto" w:frame="1"/>
          <w:lang w:eastAsia="et-EE"/>
        </w:rPr>
        <w:t xml:space="preserve"> „vahendeid ja“ sõnadega „</w:t>
      </w:r>
      <w:bookmarkStart w:id="145" w:name="_Hlk168928988"/>
      <w:bookmarkStart w:id="146" w:name="_Hlk166221578"/>
      <w:r w:rsidR="004F2425">
        <w:rPr>
          <w:bdr w:val="none" w:sz="0" w:space="0" w:color="auto" w:frame="1"/>
          <w:lang w:eastAsia="et-EE"/>
        </w:rPr>
        <w:t xml:space="preserve">vahendeid ning </w:t>
      </w:r>
      <w:r w:rsidRPr="00A72BC6">
        <w:rPr>
          <w:bdr w:val="none" w:sz="0" w:space="0" w:color="auto" w:frame="1"/>
          <w:lang w:eastAsia="et-EE"/>
        </w:rPr>
        <w:t xml:space="preserve">tal on </w:t>
      </w:r>
      <w:r w:rsidRPr="00A72BC6">
        <w:t>tervisekindlustusleping, mis tagab tema haigusest või vigastusest tingitud ravikulude tasumise Eestis viibimise ajal</w:t>
      </w:r>
      <w:r w:rsidR="00443956">
        <w:t>,</w:t>
      </w:r>
      <w:r w:rsidRPr="00A72BC6">
        <w:rPr>
          <w:shd w:val="clear" w:color="auto" w:fill="FFFFFF"/>
        </w:rPr>
        <w:t xml:space="preserve"> või</w:t>
      </w:r>
      <w:bookmarkEnd w:id="145"/>
      <w:r w:rsidRPr="00A72BC6">
        <w:t>“;</w:t>
      </w:r>
      <w:bookmarkEnd w:id="146"/>
    </w:p>
    <w:p w14:paraId="0D94085E" w14:textId="77777777" w:rsidR="000E5408" w:rsidRPr="003940EC" w:rsidRDefault="000E5408" w:rsidP="00C36B68">
      <w:pPr>
        <w:jc w:val="both"/>
        <w:rPr>
          <w:rFonts w:eastAsia="Calibri"/>
          <w:kern w:val="0"/>
          <w14:ligatures w14:val="none"/>
        </w:rPr>
      </w:pPr>
    </w:p>
    <w:p w14:paraId="75D71931" w14:textId="7B7F4490" w:rsidR="00C36B68" w:rsidRPr="00D9208B" w:rsidRDefault="000E5408" w:rsidP="00C36B68">
      <w:pPr>
        <w:jc w:val="both"/>
        <w:rPr>
          <w:rFonts w:eastAsia="Calibri"/>
          <w:kern w:val="0"/>
          <w14:ligatures w14:val="none"/>
        </w:rPr>
      </w:pPr>
      <w:r w:rsidRPr="00B30E17">
        <w:rPr>
          <w:rFonts w:eastAsia="Calibri"/>
          <w:b/>
          <w:bCs/>
          <w:kern w:val="0"/>
          <w14:ligatures w14:val="none"/>
        </w:rPr>
        <w:t>2</w:t>
      </w:r>
      <w:r w:rsidR="00C36B68" w:rsidRPr="00D9208B">
        <w:rPr>
          <w:rFonts w:eastAsia="Calibri"/>
          <w:b/>
          <w:bCs/>
          <w:kern w:val="0"/>
          <w14:ligatures w14:val="none"/>
        </w:rPr>
        <w:t>)</w:t>
      </w:r>
      <w:r w:rsidR="00C36B68" w:rsidRPr="00D9208B">
        <w:rPr>
          <w:rFonts w:eastAsia="Calibri"/>
          <w:kern w:val="0"/>
          <w14:ligatures w14:val="none"/>
        </w:rPr>
        <w:t xml:space="preserve"> seadust täiendatakse §-ga 23</w:t>
      </w:r>
      <w:r w:rsidR="00C36B68" w:rsidRPr="00D9208B">
        <w:rPr>
          <w:rFonts w:eastAsia="Calibri"/>
          <w:kern w:val="0"/>
          <w:vertAlign w:val="superscript"/>
          <w14:ligatures w14:val="none"/>
        </w:rPr>
        <w:t>1</w:t>
      </w:r>
      <w:r w:rsidR="00C36B68" w:rsidRPr="00D9208B">
        <w:rPr>
          <w:rFonts w:eastAsia="Calibri"/>
          <w:kern w:val="0"/>
          <w14:ligatures w14:val="none"/>
        </w:rPr>
        <w:t xml:space="preserve"> järgmises sõnastuses:</w:t>
      </w:r>
    </w:p>
    <w:p w14:paraId="57EE644F" w14:textId="77777777" w:rsidR="00C36B68" w:rsidRPr="00D9208B" w:rsidRDefault="00C36B68" w:rsidP="00C36B68">
      <w:pPr>
        <w:jc w:val="both"/>
        <w:rPr>
          <w:rFonts w:eastAsia="Calibri"/>
          <w:kern w:val="0"/>
          <w14:ligatures w14:val="none"/>
        </w:rPr>
      </w:pPr>
    </w:p>
    <w:p w14:paraId="6F8B201C" w14:textId="77777777" w:rsidR="00C36B68" w:rsidRPr="00D9208B" w:rsidRDefault="00C36B68" w:rsidP="00C36B68">
      <w:pPr>
        <w:jc w:val="both"/>
        <w:rPr>
          <w:b/>
          <w:bCs/>
          <w:kern w:val="0"/>
          <w14:ligatures w14:val="none"/>
        </w:rPr>
      </w:pPr>
      <w:r w:rsidRPr="0098097D">
        <w:rPr>
          <w:kern w:val="0"/>
          <w14:ligatures w14:val="none"/>
        </w:rPr>
        <w:t>„</w:t>
      </w:r>
      <w:r w:rsidRPr="00D9208B">
        <w:rPr>
          <w:b/>
          <w:bCs/>
          <w:kern w:val="0"/>
          <w14:ligatures w14:val="none"/>
        </w:rPr>
        <w:t>§ 23</w:t>
      </w:r>
      <w:r w:rsidRPr="00D9208B">
        <w:rPr>
          <w:b/>
          <w:bCs/>
          <w:kern w:val="0"/>
          <w:vertAlign w:val="superscript"/>
          <w14:ligatures w14:val="none"/>
        </w:rPr>
        <w:t>1</w:t>
      </w:r>
      <w:r w:rsidRPr="00D9208B">
        <w:rPr>
          <w:b/>
          <w:bCs/>
          <w:kern w:val="0"/>
          <w14:ligatures w14:val="none"/>
        </w:rPr>
        <w:t xml:space="preserve">. Tähtajalise elamisõiguse taotlemiseks </w:t>
      </w:r>
      <w:commentRangeStart w:id="147"/>
      <w:r w:rsidRPr="00D9208B">
        <w:rPr>
          <w:b/>
          <w:bCs/>
          <w:kern w:val="0"/>
          <w14:ligatures w14:val="none"/>
        </w:rPr>
        <w:t>nõutud</w:t>
      </w:r>
      <w:commentRangeEnd w:id="147"/>
      <w:r w:rsidR="0054330D">
        <w:rPr>
          <w:rStyle w:val="Kommentaariviide"/>
          <w:kern w:val="0"/>
          <w14:ligatures w14:val="none"/>
        </w:rPr>
        <w:commentReference w:id="147"/>
      </w:r>
      <w:r w:rsidRPr="00D9208B">
        <w:rPr>
          <w:b/>
          <w:bCs/>
          <w:kern w:val="0"/>
          <w14:ligatures w14:val="none"/>
        </w:rPr>
        <w:t xml:space="preserve"> </w:t>
      </w:r>
      <w:r>
        <w:rPr>
          <w:b/>
          <w:bCs/>
          <w:kern w:val="0"/>
          <w14:ligatures w14:val="none"/>
        </w:rPr>
        <w:t xml:space="preserve">andmete ja tõendite </w:t>
      </w:r>
      <w:r w:rsidRPr="00D9208B">
        <w:rPr>
          <w:b/>
          <w:bCs/>
          <w:kern w:val="0"/>
          <w14:ligatures w14:val="none"/>
        </w:rPr>
        <w:t>elektrooniline esitamine</w:t>
      </w:r>
    </w:p>
    <w:p w14:paraId="475BC436" w14:textId="77777777" w:rsidR="00C36B68" w:rsidRPr="00D9208B" w:rsidRDefault="00C36B68" w:rsidP="00C36B68">
      <w:pPr>
        <w:jc w:val="both"/>
        <w:rPr>
          <w:b/>
          <w:bCs/>
          <w:kern w:val="0"/>
          <w14:ligatures w14:val="none"/>
        </w:rPr>
      </w:pPr>
    </w:p>
    <w:p w14:paraId="26833724" w14:textId="77777777" w:rsidR="00C36B68" w:rsidRPr="00D9208B" w:rsidRDefault="00C36B68" w:rsidP="00C36B68">
      <w:pPr>
        <w:jc w:val="both"/>
        <w:rPr>
          <w:kern w:val="0"/>
          <w14:ligatures w14:val="none"/>
        </w:rPr>
      </w:pPr>
      <w:r w:rsidRPr="00D9208B">
        <w:rPr>
          <w:kern w:val="0"/>
          <w14:ligatures w14:val="none"/>
        </w:rPr>
        <w:t xml:space="preserve">(1) Perekonnaliige võib esitada tähtajalise elamisõiguse taotlemiseks </w:t>
      </w:r>
      <w:commentRangeStart w:id="148"/>
      <w:r w:rsidRPr="00D9208B">
        <w:rPr>
          <w:kern w:val="0"/>
          <w14:ligatures w14:val="none"/>
        </w:rPr>
        <w:t xml:space="preserve">nõutud </w:t>
      </w:r>
      <w:commentRangeEnd w:id="148"/>
      <w:r w:rsidR="0054330D">
        <w:rPr>
          <w:rStyle w:val="Kommentaariviide"/>
          <w:kern w:val="0"/>
          <w14:ligatures w14:val="none"/>
        </w:rPr>
        <w:commentReference w:id="148"/>
      </w:r>
      <w:r>
        <w:rPr>
          <w:kern w:val="0"/>
          <w14:ligatures w14:val="none"/>
        </w:rPr>
        <w:t xml:space="preserve">andmed ja tõendid </w:t>
      </w:r>
      <w:r w:rsidRPr="00D9208B">
        <w:rPr>
          <w:kern w:val="0"/>
          <w14:ligatures w14:val="none"/>
        </w:rPr>
        <w:t>elektroonilise kanali kaudu Politsei- ja Piirivalveametile enne tähtajalise elamisõiguse taotluse esitamist käesoleva seaduse §-s 24 sätestatud korras.</w:t>
      </w:r>
    </w:p>
    <w:p w14:paraId="12E72CA8" w14:textId="77777777" w:rsidR="00C36B68" w:rsidRPr="00D9208B" w:rsidRDefault="00C36B68" w:rsidP="00C36B68">
      <w:pPr>
        <w:jc w:val="both"/>
        <w:rPr>
          <w:kern w:val="0"/>
          <w14:ligatures w14:val="none"/>
        </w:rPr>
      </w:pPr>
    </w:p>
    <w:p w14:paraId="49A8F4EF" w14:textId="77777777" w:rsidR="00C36B68" w:rsidRPr="00614D76" w:rsidRDefault="00C36B68" w:rsidP="00C36B68">
      <w:pPr>
        <w:jc w:val="both"/>
        <w:rPr>
          <w:kern w:val="0"/>
          <w14:ligatures w14:val="none"/>
        </w:rPr>
      </w:pPr>
      <w:r w:rsidRPr="00614D76">
        <w:rPr>
          <w:kern w:val="0"/>
          <w14:ligatures w14:val="none"/>
        </w:rPr>
        <w:t xml:space="preserve">(2) Tähtajalise elamisõiguse taotlemiseks nõutud </w:t>
      </w:r>
      <w:r>
        <w:rPr>
          <w:kern w:val="0"/>
          <w14:ligatures w14:val="none"/>
        </w:rPr>
        <w:t xml:space="preserve">andmeid ja </w:t>
      </w:r>
      <w:r w:rsidRPr="00614D76">
        <w:rPr>
          <w:kern w:val="0"/>
          <w14:ligatures w14:val="none"/>
        </w:rPr>
        <w:t>tõendeid</w:t>
      </w:r>
      <w:r>
        <w:rPr>
          <w:kern w:val="0"/>
          <w14:ligatures w14:val="none"/>
        </w:rPr>
        <w:t xml:space="preserve"> </w:t>
      </w:r>
      <w:r w:rsidRPr="00614D76">
        <w:rPr>
          <w:kern w:val="0"/>
          <w14:ligatures w14:val="none"/>
        </w:rPr>
        <w:t>ei käsitata tähtajalise elamisõiguse taotlusena ning perekonnaliige ei pea neid digiallkirjastama, kui tal ei ole Eesti kehtivat digitaalset dokumenti.</w:t>
      </w:r>
    </w:p>
    <w:p w14:paraId="71C94EBC" w14:textId="77777777" w:rsidR="00C36B68" w:rsidRPr="00614D76" w:rsidRDefault="00C36B68" w:rsidP="00C36B68">
      <w:pPr>
        <w:jc w:val="both"/>
        <w:rPr>
          <w:kern w:val="0"/>
          <w14:ligatures w14:val="none"/>
        </w:rPr>
      </w:pPr>
    </w:p>
    <w:p w14:paraId="52DE814D" w14:textId="77777777" w:rsidR="00C36B68" w:rsidRPr="00D9208B" w:rsidRDefault="00C36B68" w:rsidP="00C36B68">
      <w:pPr>
        <w:jc w:val="both"/>
        <w:rPr>
          <w:kern w:val="0"/>
          <w14:ligatures w14:val="none"/>
        </w:rPr>
      </w:pPr>
      <w:r w:rsidRPr="00614D76">
        <w:rPr>
          <w:kern w:val="0"/>
          <w14:ligatures w14:val="none"/>
        </w:rPr>
        <w:t xml:space="preserve">(3) Tähtajalise elamisõiguse taotlemiseks nõutud </w:t>
      </w:r>
      <w:r>
        <w:rPr>
          <w:kern w:val="0"/>
          <w14:ligatures w14:val="none"/>
        </w:rPr>
        <w:t xml:space="preserve">andmeid ja </w:t>
      </w:r>
      <w:r w:rsidRPr="00614D76">
        <w:rPr>
          <w:kern w:val="0"/>
          <w14:ligatures w14:val="none"/>
        </w:rPr>
        <w:t>tõendeid</w:t>
      </w:r>
      <w:r>
        <w:rPr>
          <w:kern w:val="0"/>
          <w14:ligatures w14:val="none"/>
        </w:rPr>
        <w:t xml:space="preserve"> </w:t>
      </w:r>
      <w:r w:rsidRPr="00614D76">
        <w:rPr>
          <w:kern w:val="0"/>
          <w14:ligatures w14:val="none"/>
        </w:rPr>
        <w:t xml:space="preserve">töödeldakse elamislubade ja töölubade registris kuus kuud nende esitamisest arvates. Tähtajalise elamisõiguse taotluse esitamise korral käsitatakse tähtajalise elamisõiguse taotlemiseks nõutud </w:t>
      </w:r>
      <w:r>
        <w:rPr>
          <w:kern w:val="0"/>
          <w14:ligatures w14:val="none"/>
        </w:rPr>
        <w:t xml:space="preserve">andmeid ja </w:t>
      </w:r>
      <w:r w:rsidRPr="00614D76">
        <w:rPr>
          <w:kern w:val="0"/>
          <w14:ligatures w14:val="none"/>
        </w:rPr>
        <w:t>tõendeid tähtajalise elamisõiguse taotluse andmetena.</w:t>
      </w:r>
      <w:r w:rsidRPr="00D9208B">
        <w:rPr>
          <w:kern w:val="0"/>
          <w14:ligatures w14:val="none"/>
        </w:rPr>
        <w:t>“;</w:t>
      </w:r>
    </w:p>
    <w:p w14:paraId="3D133C51" w14:textId="77777777" w:rsidR="00C36B68" w:rsidRPr="00D9208B" w:rsidRDefault="00C36B68" w:rsidP="00C36B68">
      <w:pPr>
        <w:jc w:val="both"/>
        <w:rPr>
          <w:kern w:val="0"/>
          <w14:ligatures w14:val="none"/>
        </w:rPr>
      </w:pPr>
    </w:p>
    <w:p w14:paraId="25FDC4FF" w14:textId="7540DFBD" w:rsidR="00C36B68" w:rsidRPr="00D9208B" w:rsidRDefault="000E5408" w:rsidP="00C36B68">
      <w:pPr>
        <w:jc w:val="both"/>
        <w:rPr>
          <w:kern w:val="0"/>
          <w14:ligatures w14:val="none"/>
        </w:rPr>
      </w:pPr>
      <w:r w:rsidRPr="00B30E17">
        <w:rPr>
          <w:b/>
          <w:bCs/>
          <w:kern w:val="0"/>
          <w14:ligatures w14:val="none"/>
        </w:rPr>
        <w:t>3</w:t>
      </w:r>
      <w:r w:rsidR="00C36B68" w:rsidRPr="00B30E17">
        <w:rPr>
          <w:b/>
          <w:kern w:val="0"/>
          <w14:ligatures w14:val="none"/>
        </w:rPr>
        <w:t>)</w:t>
      </w:r>
      <w:r w:rsidR="00C36B68" w:rsidRPr="00B30E17">
        <w:rPr>
          <w:b/>
          <w:bCs/>
          <w:kern w:val="0"/>
          <w14:ligatures w14:val="none"/>
        </w:rPr>
        <w:t xml:space="preserve"> </w:t>
      </w:r>
      <w:r w:rsidR="00C36B68" w:rsidRPr="00D9208B">
        <w:rPr>
          <w:kern w:val="0"/>
          <w14:ligatures w14:val="none"/>
        </w:rPr>
        <w:t>paragrahvi 23</w:t>
      </w:r>
      <w:r w:rsidR="00C36B68" w:rsidRPr="00D9208B">
        <w:rPr>
          <w:kern w:val="0"/>
          <w:vertAlign w:val="superscript"/>
          <w14:ligatures w14:val="none"/>
        </w:rPr>
        <w:t>1</w:t>
      </w:r>
      <w:r w:rsidR="00C36B68" w:rsidRPr="00D9208B">
        <w:rPr>
          <w:kern w:val="0"/>
          <w14:ligatures w14:val="none"/>
        </w:rPr>
        <w:t xml:space="preserve"> lõike 3 esimeses lauses, § 49</w:t>
      </w:r>
      <w:r w:rsidR="00C36B68" w:rsidRPr="00D9208B">
        <w:rPr>
          <w:kern w:val="0"/>
          <w:vertAlign w:val="superscript"/>
          <w14:ligatures w14:val="none"/>
        </w:rPr>
        <w:t>1</w:t>
      </w:r>
      <w:r w:rsidR="00C36B68" w:rsidRPr="00D9208B">
        <w:rPr>
          <w:kern w:val="0"/>
          <w14:ligatures w14:val="none"/>
        </w:rPr>
        <w:t xml:space="preserve"> lõikes 3 ja § 52 lõikes 2 </w:t>
      </w:r>
      <w:r w:rsidR="00D12DEE">
        <w:rPr>
          <w:kern w:val="0"/>
          <w14:ligatures w14:val="none"/>
        </w:rPr>
        <w:t>asendatakse</w:t>
      </w:r>
      <w:r w:rsidR="00C36B68" w:rsidRPr="00D9208B">
        <w:rPr>
          <w:kern w:val="0"/>
          <w14:ligatures w14:val="none"/>
        </w:rPr>
        <w:t xml:space="preserve"> sõnad „töölubade</w:t>
      </w:r>
      <w:r w:rsidR="00D12DEE">
        <w:rPr>
          <w:kern w:val="0"/>
          <w14:ligatures w14:val="none"/>
        </w:rPr>
        <w:t xml:space="preserve"> regist</w:t>
      </w:r>
      <w:r w:rsidR="003963EB">
        <w:rPr>
          <w:kern w:val="0"/>
          <w14:ligatures w14:val="none"/>
        </w:rPr>
        <w:t>ris</w:t>
      </w:r>
      <w:r w:rsidR="00D12DEE">
        <w:rPr>
          <w:kern w:val="0"/>
          <w14:ligatures w14:val="none"/>
        </w:rPr>
        <w:t>“ sõnadega „elamisõiguste andmekogu</w:t>
      </w:r>
      <w:r w:rsidR="003963EB">
        <w:rPr>
          <w:kern w:val="0"/>
          <w14:ligatures w14:val="none"/>
        </w:rPr>
        <w:t>s</w:t>
      </w:r>
      <w:r w:rsidR="00C36B68" w:rsidRPr="6AA45715">
        <w:t>“;</w:t>
      </w:r>
    </w:p>
    <w:p w14:paraId="137B2EC0" w14:textId="77777777" w:rsidR="00C36B68" w:rsidRPr="00D9208B" w:rsidRDefault="00C36B68" w:rsidP="00C36B68">
      <w:pPr>
        <w:jc w:val="both"/>
        <w:rPr>
          <w:kern w:val="0"/>
          <w14:ligatures w14:val="none"/>
        </w:rPr>
      </w:pPr>
    </w:p>
    <w:p w14:paraId="77BD337E" w14:textId="0E8539CE" w:rsidR="00C36B68" w:rsidRPr="00D9208B" w:rsidRDefault="000E5408" w:rsidP="00C36B68">
      <w:pPr>
        <w:jc w:val="both"/>
        <w:rPr>
          <w:rFonts w:eastAsia="Calibri"/>
          <w:kern w:val="0"/>
          <w14:ligatures w14:val="none"/>
        </w:rPr>
      </w:pPr>
      <w:r w:rsidRPr="00B30E17">
        <w:rPr>
          <w:rFonts w:eastAsia="Calibri"/>
          <w:b/>
          <w:bCs/>
          <w:kern w:val="0"/>
          <w14:ligatures w14:val="none"/>
        </w:rPr>
        <w:t>4</w:t>
      </w:r>
      <w:r w:rsidR="00C36B68" w:rsidRPr="00B30E17">
        <w:rPr>
          <w:rFonts w:eastAsia="Calibri"/>
          <w:b/>
          <w:kern w:val="0"/>
          <w14:ligatures w14:val="none"/>
        </w:rPr>
        <w:t>)</w:t>
      </w:r>
      <w:r w:rsidR="00C36B68" w:rsidRPr="00B30E17">
        <w:rPr>
          <w:rFonts w:eastAsia="Calibri"/>
          <w:kern w:val="0"/>
          <w14:ligatures w14:val="none"/>
        </w:rPr>
        <w:t xml:space="preserve"> </w:t>
      </w:r>
      <w:r w:rsidR="00C36B68" w:rsidRPr="00D9208B">
        <w:rPr>
          <w:rFonts w:eastAsia="Calibri"/>
          <w:kern w:val="0"/>
          <w14:ligatures w14:val="none"/>
        </w:rPr>
        <w:t>paragrahvi 24 täiendatakse lõikega 2</w:t>
      </w:r>
      <w:r w:rsidR="00C36B68" w:rsidRPr="00D9208B">
        <w:rPr>
          <w:rFonts w:eastAsia="Calibri"/>
          <w:kern w:val="0"/>
          <w:vertAlign w:val="superscript"/>
          <w14:ligatures w14:val="none"/>
        </w:rPr>
        <w:t>1</w:t>
      </w:r>
      <w:r w:rsidR="00C36B68" w:rsidRPr="00D9208B">
        <w:rPr>
          <w:rFonts w:eastAsia="Calibri"/>
          <w:kern w:val="0"/>
          <w14:ligatures w14:val="none"/>
        </w:rPr>
        <w:t xml:space="preserve"> järgmises sõnastuses:</w:t>
      </w:r>
    </w:p>
    <w:p w14:paraId="306D6E5F" w14:textId="77777777" w:rsidR="00C36B68" w:rsidRPr="00D9208B" w:rsidRDefault="00C36B68" w:rsidP="00C36B68">
      <w:pPr>
        <w:jc w:val="both"/>
        <w:rPr>
          <w:rFonts w:eastAsia="Calibri"/>
          <w:kern w:val="0"/>
          <w14:ligatures w14:val="none"/>
        </w:rPr>
      </w:pPr>
    </w:p>
    <w:p w14:paraId="71300741" w14:textId="28DCFA5B" w:rsidR="00C36B68" w:rsidRPr="00D9208B" w:rsidRDefault="00C36B68" w:rsidP="00C36B68">
      <w:pPr>
        <w:jc w:val="both"/>
        <w:rPr>
          <w:rFonts w:eastAsia="Calibri"/>
          <w:kern w:val="0"/>
          <w14:ligatures w14:val="none"/>
        </w:rPr>
      </w:pPr>
      <w:r w:rsidRPr="00D9208B">
        <w:rPr>
          <w:rFonts w:eastAsia="Calibri"/>
          <w:kern w:val="0"/>
          <w14:ligatures w14:val="none"/>
        </w:rPr>
        <w:t>„(2</w:t>
      </w:r>
      <w:r w:rsidRPr="00D9208B">
        <w:rPr>
          <w:rFonts w:eastAsia="Calibri"/>
          <w:kern w:val="0"/>
          <w:vertAlign w:val="superscript"/>
          <w14:ligatures w14:val="none"/>
        </w:rPr>
        <w:t>1</w:t>
      </w:r>
      <w:r w:rsidRPr="00D9208B">
        <w:rPr>
          <w:rFonts w:eastAsia="Calibri"/>
          <w:kern w:val="0"/>
          <w14:ligatures w14:val="none"/>
        </w:rPr>
        <w:t xml:space="preserve">) </w:t>
      </w:r>
      <w:r w:rsidR="0044721A" w:rsidRPr="00D9208B">
        <w:rPr>
          <w:rFonts w:eastAsia="Calibri"/>
          <w:kern w:val="0"/>
          <w14:ligatures w14:val="none"/>
        </w:rPr>
        <w:t xml:space="preserve">Kui perekonnaliige on esitanud tähtajalise elamisõiguse taotlemiseks nõutud andmed </w:t>
      </w:r>
      <w:r w:rsidR="0044721A">
        <w:rPr>
          <w:rFonts w:eastAsia="Calibri"/>
          <w:kern w:val="0"/>
          <w14:ligatures w14:val="none"/>
        </w:rPr>
        <w:t xml:space="preserve">ja tõendid </w:t>
      </w:r>
      <w:r w:rsidR="00C9379A" w:rsidRPr="00C9379A">
        <w:rPr>
          <w:rFonts w:eastAsia="Calibri"/>
          <w:kern w:val="0"/>
          <w14:ligatures w14:val="none"/>
        </w:rPr>
        <w:t>käesoleva seaduse § 2</w:t>
      </w:r>
      <w:r w:rsidR="00C9379A">
        <w:rPr>
          <w:rFonts w:eastAsia="Calibri"/>
          <w:kern w:val="0"/>
          <w14:ligatures w14:val="none"/>
        </w:rPr>
        <w:t>3</w:t>
      </w:r>
      <w:r w:rsidR="00C9379A" w:rsidRPr="00C9379A">
        <w:rPr>
          <w:rFonts w:eastAsia="Calibri"/>
          <w:kern w:val="0"/>
          <w:vertAlign w:val="superscript"/>
          <w14:ligatures w14:val="none"/>
        </w:rPr>
        <w:t>1</w:t>
      </w:r>
      <w:r w:rsidR="00C9379A" w:rsidRPr="00C9379A">
        <w:rPr>
          <w:rFonts w:eastAsia="Calibri"/>
          <w:kern w:val="0"/>
          <w14:ligatures w14:val="none"/>
        </w:rPr>
        <w:t xml:space="preserve"> kohaselt </w:t>
      </w:r>
      <w:r w:rsidR="0044721A" w:rsidRPr="00D9208B">
        <w:rPr>
          <w:rFonts w:eastAsia="Calibri"/>
          <w:kern w:val="0"/>
          <w14:ligatures w14:val="none"/>
        </w:rPr>
        <w:t>elektroonilise kanali kaudu, kinnitab ta nende õigsust tähtajalise elamisõiguse taotluse allkirjastamisega. Tähtajalise elamisõiguse taotluse võib allkirjastada taotluse vastuvõtmiseks pädeva asutuse infotehnoloogilise vahendiga</w:t>
      </w:r>
      <w:r w:rsidRPr="00D9208B">
        <w:rPr>
          <w:rFonts w:eastAsia="Calibri"/>
          <w:kern w:val="0"/>
          <w14:ligatures w14:val="none"/>
        </w:rPr>
        <w:t>.“.</w:t>
      </w:r>
    </w:p>
    <w:p w14:paraId="5A933329" w14:textId="77777777" w:rsidR="00C36B68" w:rsidRPr="00D9208B" w:rsidRDefault="00C36B68" w:rsidP="00C36B68">
      <w:pPr>
        <w:jc w:val="both"/>
        <w:rPr>
          <w:rFonts w:eastAsia="Calibri"/>
          <w:kern w:val="0"/>
          <w14:ligatures w14:val="none"/>
        </w:rPr>
      </w:pPr>
    </w:p>
    <w:p w14:paraId="5C1E911F" w14:textId="77777777" w:rsidR="00C36B68" w:rsidRPr="00D9208B" w:rsidRDefault="00C36B68" w:rsidP="00297FCD">
      <w:pPr>
        <w:keepNext/>
        <w:jc w:val="both"/>
        <w:rPr>
          <w:rFonts w:eastAsia="Calibri"/>
          <w:b/>
          <w:bCs/>
          <w:kern w:val="0"/>
          <w14:ligatures w14:val="none"/>
        </w:rPr>
      </w:pPr>
      <w:bookmarkStart w:id="149" w:name="_Hlk146528251"/>
      <w:r w:rsidRPr="00D9208B">
        <w:rPr>
          <w:rFonts w:eastAsia="Calibri"/>
          <w:b/>
          <w:bCs/>
          <w:kern w:val="0"/>
          <w14:ligatures w14:val="none"/>
        </w:rPr>
        <w:lastRenderedPageBreak/>
        <w:t>§ 4. Karistusseadustiku § 260</w:t>
      </w:r>
      <w:r w:rsidRPr="00D9208B">
        <w:rPr>
          <w:rFonts w:eastAsia="Calibri"/>
          <w:b/>
          <w:bCs/>
          <w:kern w:val="0"/>
          <w:vertAlign w:val="superscript"/>
          <w14:ligatures w14:val="none"/>
        </w:rPr>
        <w:t>1</w:t>
      </w:r>
      <w:r w:rsidRPr="00D9208B">
        <w:rPr>
          <w:rFonts w:eastAsia="Calibri"/>
          <w:b/>
          <w:bCs/>
          <w:kern w:val="0"/>
          <w14:ligatures w14:val="none"/>
        </w:rPr>
        <w:t xml:space="preserve"> täiendamine</w:t>
      </w:r>
    </w:p>
    <w:p w14:paraId="1BB23B50" w14:textId="77777777" w:rsidR="00C36B68" w:rsidRPr="00D9208B" w:rsidRDefault="00C36B68" w:rsidP="00297FCD">
      <w:pPr>
        <w:keepNext/>
        <w:jc w:val="both"/>
        <w:rPr>
          <w:rFonts w:eastAsia="Calibri"/>
          <w:kern w:val="0"/>
          <w14:ligatures w14:val="none"/>
        </w:rPr>
      </w:pPr>
    </w:p>
    <w:p w14:paraId="1F9A38DE" w14:textId="77777777" w:rsidR="00C36B68" w:rsidRPr="00D9208B" w:rsidRDefault="00C36B68" w:rsidP="00A60F59">
      <w:pPr>
        <w:jc w:val="both"/>
        <w:rPr>
          <w:rFonts w:eastAsia="Calibri"/>
          <w:kern w:val="0"/>
          <w14:ligatures w14:val="none"/>
        </w:rPr>
      </w:pPr>
      <w:r w:rsidRPr="00D9208B">
        <w:rPr>
          <w:rFonts w:eastAsia="Calibri"/>
          <w:kern w:val="0"/>
          <w14:ligatures w14:val="none"/>
        </w:rPr>
        <w:t>Karistusseadustiku § 260</w:t>
      </w:r>
      <w:r w:rsidRPr="00D9208B">
        <w:rPr>
          <w:rFonts w:eastAsia="Calibri"/>
          <w:kern w:val="0"/>
          <w:vertAlign w:val="superscript"/>
          <w14:ligatures w14:val="none"/>
        </w:rPr>
        <w:t>1</w:t>
      </w:r>
      <w:r w:rsidRPr="00D9208B">
        <w:rPr>
          <w:rFonts w:eastAsia="Calibri"/>
          <w:kern w:val="0"/>
          <w14:ligatures w14:val="none"/>
        </w:rPr>
        <w:t xml:space="preserve"> lõike 1 sissejuhatavat lauseosa täiendatakse pärast sõna „poolt“ sõnadega „</w:t>
      </w:r>
      <w:bookmarkStart w:id="150" w:name="_Hlk159327359"/>
      <w:r w:rsidRPr="00D9208B">
        <w:rPr>
          <w:rFonts w:eastAsia="Calibri"/>
          <w:kern w:val="0"/>
          <w14:ligatures w14:val="none"/>
        </w:rPr>
        <w:t>või tema juhatuse liikme või muu esindaja poolt, kellele oli tööandja vastava kohustuse täitmise delegeerinud</w:t>
      </w:r>
      <w:bookmarkEnd w:id="150"/>
      <w:r w:rsidRPr="00D9208B">
        <w:rPr>
          <w:rFonts w:eastAsia="Calibri"/>
          <w:kern w:val="0"/>
          <w14:ligatures w14:val="none"/>
        </w:rPr>
        <w:t>,“.</w:t>
      </w:r>
      <w:bookmarkEnd w:id="149"/>
    </w:p>
    <w:p w14:paraId="7A845717" w14:textId="77777777" w:rsidR="00C36B68" w:rsidRPr="00D9208B" w:rsidRDefault="00C36B68" w:rsidP="00C36B68">
      <w:pPr>
        <w:jc w:val="both"/>
        <w:rPr>
          <w:rFonts w:eastAsia="Calibri"/>
          <w:kern w:val="0"/>
          <w14:ligatures w14:val="none"/>
        </w:rPr>
      </w:pPr>
    </w:p>
    <w:p w14:paraId="420E0145" w14:textId="77777777" w:rsidR="00C36B68" w:rsidRPr="00D9208B" w:rsidRDefault="00C36B68" w:rsidP="00C36B68">
      <w:pPr>
        <w:jc w:val="both"/>
        <w:rPr>
          <w:rFonts w:eastAsia="Calibri"/>
          <w:b/>
          <w:bCs/>
          <w:kern w:val="0"/>
          <w14:ligatures w14:val="none"/>
        </w:rPr>
      </w:pPr>
      <w:r w:rsidRPr="00D9208B">
        <w:rPr>
          <w:rFonts w:eastAsia="Calibri"/>
          <w:b/>
          <w:bCs/>
          <w:kern w:val="0"/>
          <w14:ligatures w14:val="none"/>
        </w:rPr>
        <w:t>§ 5. Maksukorralduse seaduse § 25</w:t>
      </w:r>
      <w:r w:rsidRPr="00D9208B">
        <w:rPr>
          <w:rFonts w:eastAsia="Calibri"/>
          <w:b/>
          <w:bCs/>
          <w:kern w:val="0"/>
          <w:vertAlign w:val="superscript"/>
          <w14:ligatures w14:val="none"/>
        </w:rPr>
        <w:t>5</w:t>
      </w:r>
      <w:r w:rsidRPr="00D9208B">
        <w:rPr>
          <w:rFonts w:eastAsia="Calibri"/>
          <w:b/>
          <w:bCs/>
          <w:kern w:val="0"/>
          <w14:ligatures w14:val="none"/>
        </w:rPr>
        <w:t xml:space="preserve"> muutmine</w:t>
      </w:r>
    </w:p>
    <w:p w14:paraId="2E538DE8" w14:textId="77777777" w:rsidR="00C36B68" w:rsidRPr="00D9208B" w:rsidRDefault="00C36B68" w:rsidP="00C36B68">
      <w:pPr>
        <w:jc w:val="both"/>
        <w:rPr>
          <w:rFonts w:eastAsia="Calibri"/>
          <w:kern w:val="0"/>
          <w14:ligatures w14:val="none"/>
        </w:rPr>
      </w:pPr>
    </w:p>
    <w:p w14:paraId="5677CEF4" w14:textId="4134E57F" w:rsidR="00C36B68" w:rsidRPr="00D9208B" w:rsidRDefault="00C36B68" w:rsidP="00C36B68">
      <w:pPr>
        <w:jc w:val="both"/>
        <w:rPr>
          <w:rFonts w:eastAsia="Calibri"/>
          <w:kern w:val="0"/>
          <w14:ligatures w14:val="none"/>
        </w:rPr>
      </w:pPr>
      <w:r w:rsidRPr="00D9208B">
        <w:rPr>
          <w:rFonts w:eastAsia="Calibri"/>
          <w:kern w:val="0"/>
          <w14:ligatures w14:val="none"/>
        </w:rPr>
        <w:t>Maksukorralduse seaduse § 25</w:t>
      </w:r>
      <w:r w:rsidRPr="00D9208B">
        <w:rPr>
          <w:rFonts w:eastAsia="Calibri"/>
          <w:kern w:val="0"/>
          <w:vertAlign w:val="superscript"/>
          <w14:ligatures w14:val="none"/>
        </w:rPr>
        <w:t>5</w:t>
      </w:r>
      <w:r w:rsidRPr="00D9208B">
        <w:rPr>
          <w:rFonts w:eastAsia="Calibri"/>
          <w:kern w:val="0"/>
          <w14:ligatures w14:val="none"/>
        </w:rPr>
        <w:t xml:space="preserve"> </w:t>
      </w:r>
      <w:r w:rsidR="003963EB">
        <w:rPr>
          <w:rFonts w:eastAsia="Calibri"/>
          <w:kern w:val="0"/>
          <w14:ligatures w14:val="none"/>
        </w:rPr>
        <w:t xml:space="preserve">sissejuhatavas lauseosas </w:t>
      </w:r>
      <w:r w:rsidRPr="00D9208B">
        <w:rPr>
          <w:rFonts w:eastAsia="Calibri"/>
          <w:kern w:val="0"/>
          <w14:ligatures w14:val="none"/>
        </w:rPr>
        <w:t>tehakse järgmised muudatused:</w:t>
      </w:r>
    </w:p>
    <w:p w14:paraId="4D4B4008" w14:textId="77777777" w:rsidR="00C36B68" w:rsidRPr="00D9208B" w:rsidRDefault="00C36B68" w:rsidP="00C36B68">
      <w:pPr>
        <w:jc w:val="both"/>
        <w:rPr>
          <w:rFonts w:eastAsia="Calibri"/>
          <w:b/>
          <w:bCs/>
          <w:kern w:val="0"/>
          <w14:ligatures w14:val="none"/>
        </w:rPr>
      </w:pPr>
    </w:p>
    <w:p w14:paraId="5AE44121" w14:textId="25550AA9" w:rsidR="00C36B68" w:rsidRPr="00D9208B" w:rsidRDefault="00C36B68" w:rsidP="00C36B68">
      <w:pPr>
        <w:jc w:val="both"/>
        <w:rPr>
          <w:rFonts w:eastAsia="Calibri"/>
          <w:kern w:val="0"/>
          <w14:ligatures w14:val="none"/>
        </w:rPr>
      </w:pPr>
      <w:r w:rsidRPr="00D9208B">
        <w:rPr>
          <w:rFonts w:eastAsia="Calibri"/>
          <w:b/>
          <w:bCs/>
          <w:kern w:val="0"/>
          <w14:ligatures w14:val="none"/>
        </w:rPr>
        <w:t>1)</w:t>
      </w:r>
      <w:r w:rsidRPr="00D9208B">
        <w:rPr>
          <w:rFonts w:eastAsia="Calibri"/>
          <w:kern w:val="0"/>
          <w14:ligatures w14:val="none"/>
        </w:rPr>
        <w:t xml:space="preserve"> lauseosa täiendatakse pärast sõnu „sihtasutuste registri“ sõnadega „, elamislubade ja töölubade registri, viisaregistri, välismaalase lühiajalise Eestis töötamise registreerimise andmekogu“;</w:t>
      </w:r>
    </w:p>
    <w:p w14:paraId="01A3811C" w14:textId="77777777" w:rsidR="00C36B68" w:rsidRPr="00D9208B" w:rsidRDefault="00C36B68" w:rsidP="00C36B68">
      <w:pPr>
        <w:jc w:val="both"/>
        <w:rPr>
          <w:rFonts w:eastAsia="Calibri"/>
          <w:kern w:val="0"/>
          <w14:ligatures w14:val="none"/>
        </w:rPr>
      </w:pPr>
    </w:p>
    <w:p w14:paraId="5CC67C02" w14:textId="4A86C0D9" w:rsidR="00C36B68" w:rsidRPr="00D9208B" w:rsidRDefault="00C36B68" w:rsidP="00C36B68">
      <w:pPr>
        <w:jc w:val="both"/>
        <w:rPr>
          <w:rFonts w:eastAsia="Calibri"/>
        </w:rPr>
      </w:pPr>
      <w:r w:rsidRPr="00D9208B">
        <w:rPr>
          <w:rFonts w:eastAsia="Calibri"/>
          <w:b/>
          <w:bCs/>
          <w:kern w:val="0"/>
          <w14:ligatures w14:val="none"/>
        </w:rPr>
        <w:t xml:space="preserve">2) </w:t>
      </w:r>
      <w:r w:rsidRPr="00D9208B">
        <w:rPr>
          <w:rFonts w:eastAsia="Calibri"/>
          <w:kern w:val="0"/>
          <w14:ligatures w14:val="none"/>
        </w:rPr>
        <w:t>lauseosas</w:t>
      </w:r>
      <w:r w:rsidR="000B16C2">
        <w:rPr>
          <w:rFonts w:eastAsia="Calibri"/>
          <w:kern w:val="0"/>
          <w14:ligatures w14:val="none"/>
        </w:rPr>
        <w:t xml:space="preserve"> asendatakse sõnad „töölubade registri“ sõnadega „elamisõiguste andmekogu“</w:t>
      </w:r>
      <w:r w:rsidRPr="00D9208B">
        <w:rPr>
          <w:rFonts w:eastAsia="Calibri"/>
          <w:kern w:val="0"/>
          <w14:ligatures w14:val="none"/>
        </w:rPr>
        <w:t>.</w:t>
      </w:r>
    </w:p>
    <w:p w14:paraId="4590467F" w14:textId="77777777" w:rsidR="00C36B68" w:rsidRPr="00D9208B" w:rsidRDefault="00C36B68" w:rsidP="00C36B68">
      <w:pPr>
        <w:jc w:val="both"/>
        <w:rPr>
          <w:rFonts w:eastAsia="Calibri"/>
          <w:kern w:val="0"/>
          <w14:ligatures w14:val="none"/>
        </w:rPr>
      </w:pPr>
    </w:p>
    <w:p w14:paraId="4AED53F2" w14:textId="77777777" w:rsidR="00C36B68" w:rsidRPr="00D9208B" w:rsidRDefault="00C36B68" w:rsidP="00C36B68">
      <w:pPr>
        <w:jc w:val="both"/>
        <w:rPr>
          <w:rFonts w:eastAsia="Calibri"/>
          <w:b/>
          <w:kern w:val="0"/>
          <w14:ligatures w14:val="none"/>
        </w:rPr>
      </w:pPr>
      <w:r w:rsidRPr="00D9208B">
        <w:rPr>
          <w:rFonts w:eastAsia="Calibri"/>
          <w:b/>
          <w:kern w:val="0"/>
          <w14:ligatures w14:val="none"/>
        </w:rPr>
        <w:t>§ 6. Seaduse jõustumine</w:t>
      </w:r>
    </w:p>
    <w:p w14:paraId="0DBA54A4" w14:textId="77777777" w:rsidR="00C36B68" w:rsidRPr="00D9208B" w:rsidRDefault="00C36B68" w:rsidP="00C36B68">
      <w:pPr>
        <w:jc w:val="both"/>
        <w:rPr>
          <w:rFonts w:eastAsia="Calibri"/>
          <w:kern w:val="0"/>
          <w14:ligatures w14:val="none"/>
        </w:rPr>
      </w:pPr>
    </w:p>
    <w:p w14:paraId="404DD65E" w14:textId="1DDA66A7" w:rsidR="00C36B68" w:rsidRPr="00D9208B" w:rsidRDefault="00C36B68" w:rsidP="00C36B68">
      <w:pPr>
        <w:autoSpaceDE w:val="0"/>
        <w:autoSpaceDN w:val="0"/>
        <w:jc w:val="both"/>
        <w:rPr>
          <w:rFonts w:eastAsia="Calibri"/>
          <w:kern w:val="0"/>
          <w14:ligatures w14:val="none"/>
        </w:rPr>
      </w:pPr>
      <w:r w:rsidRPr="00D9208B">
        <w:rPr>
          <w:rFonts w:eastAsia="Calibri"/>
          <w:kern w:val="0"/>
          <w14:ligatures w14:val="none"/>
        </w:rPr>
        <w:t xml:space="preserve">(1) Käesolev seadus </w:t>
      </w:r>
      <w:r w:rsidRPr="00297FCD">
        <w:rPr>
          <w:rFonts w:eastAsia="Calibri"/>
          <w:kern w:val="0"/>
          <w14:ligatures w14:val="none"/>
        </w:rPr>
        <w:t xml:space="preserve">jõustub </w:t>
      </w:r>
      <w:r w:rsidR="00541B28" w:rsidRPr="00297FCD">
        <w:rPr>
          <w:rFonts w:eastAsia="Calibri"/>
          <w:kern w:val="0"/>
          <w14:ligatures w14:val="none"/>
        </w:rPr>
        <w:t>2026. aasta 1. jaanuaril</w:t>
      </w:r>
      <w:r w:rsidRPr="00297FCD">
        <w:rPr>
          <w:rFonts w:eastAsia="Calibri"/>
          <w:kern w:val="0"/>
          <w14:ligatures w14:val="none"/>
        </w:rPr>
        <w:t>.</w:t>
      </w:r>
    </w:p>
    <w:p w14:paraId="0525B63C" w14:textId="77777777" w:rsidR="00C36B68" w:rsidRPr="00D9208B" w:rsidRDefault="00C36B68" w:rsidP="00C36B68">
      <w:pPr>
        <w:autoSpaceDE w:val="0"/>
        <w:autoSpaceDN w:val="0"/>
        <w:jc w:val="both"/>
        <w:rPr>
          <w:rFonts w:eastAsia="Calibri"/>
          <w:kern w:val="0"/>
          <w14:ligatures w14:val="none"/>
        </w:rPr>
      </w:pPr>
    </w:p>
    <w:p w14:paraId="0E28BFD9" w14:textId="623C14A3" w:rsidR="00C36B68" w:rsidRPr="00D9208B" w:rsidRDefault="00C36B68" w:rsidP="00C36B68">
      <w:pPr>
        <w:jc w:val="both"/>
        <w:rPr>
          <w:rFonts w:eastAsia="Calibri"/>
          <w:kern w:val="0"/>
          <w14:ligatures w14:val="none"/>
        </w:rPr>
      </w:pPr>
      <w:r w:rsidRPr="00D9208B">
        <w:rPr>
          <w:rFonts w:eastAsia="Calibri"/>
          <w:kern w:val="0"/>
          <w14:ligatures w14:val="none"/>
        </w:rPr>
        <w:t>(</w:t>
      </w:r>
      <w:r w:rsidR="00541B28">
        <w:rPr>
          <w:rFonts w:eastAsia="Calibri"/>
          <w:kern w:val="0"/>
          <w14:ligatures w14:val="none"/>
        </w:rPr>
        <w:t>2</w:t>
      </w:r>
      <w:r w:rsidRPr="00D9208B">
        <w:rPr>
          <w:rFonts w:eastAsia="Calibri"/>
          <w:kern w:val="0"/>
          <w14:ligatures w14:val="none"/>
        </w:rPr>
        <w:t xml:space="preserve">) Käesoleva seaduse § 1 punkt 1, § 3 punkt </w:t>
      </w:r>
      <w:r w:rsidR="00BD4E58">
        <w:rPr>
          <w:rFonts w:eastAsia="Calibri"/>
          <w:kern w:val="0"/>
          <w14:ligatures w14:val="none"/>
        </w:rPr>
        <w:t>3</w:t>
      </w:r>
      <w:r w:rsidRPr="00D9208B">
        <w:rPr>
          <w:rFonts w:eastAsia="Calibri"/>
          <w:kern w:val="0"/>
          <w14:ligatures w14:val="none"/>
        </w:rPr>
        <w:t xml:space="preserve"> ja § 5 punkt 2 jõustuvad 2028. aasta 1. jaanuaril.</w:t>
      </w:r>
    </w:p>
    <w:p w14:paraId="4C54AFD6" w14:textId="77777777" w:rsidR="00C36B68" w:rsidRPr="00D9208B" w:rsidRDefault="00C36B68" w:rsidP="00C36B68">
      <w:pPr>
        <w:jc w:val="both"/>
        <w:rPr>
          <w:rFonts w:eastAsia="Calibri"/>
          <w:kern w:val="0"/>
          <w14:ligatures w14:val="none"/>
        </w:rPr>
      </w:pPr>
    </w:p>
    <w:p w14:paraId="2D3A26F2" w14:textId="434651D7" w:rsidR="00C36B68" w:rsidRDefault="00C36B68" w:rsidP="00C36B68">
      <w:pPr>
        <w:jc w:val="both"/>
        <w:rPr>
          <w:rFonts w:eastAsia="Calibri"/>
          <w:kern w:val="0"/>
          <w14:ligatures w14:val="none"/>
        </w:rPr>
      </w:pPr>
      <w:r w:rsidRPr="00D9208B">
        <w:rPr>
          <w:rFonts w:eastAsia="Calibri"/>
          <w:kern w:val="0"/>
          <w14:ligatures w14:val="none"/>
        </w:rPr>
        <w:t>(</w:t>
      </w:r>
      <w:bookmarkStart w:id="151" w:name="_Hlk148605103"/>
      <w:r w:rsidR="00541B28">
        <w:rPr>
          <w:rFonts w:eastAsia="Calibri"/>
          <w:kern w:val="0"/>
          <w14:ligatures w14:val="none"/>
        </w:rPr>
        <w:t>3</w:t>
      </w:r>
      <w:r w:rsidRPr="00D9208B">
        <w:rPr>
          <w:rFonts w:eastAsia="Calibri"/>
          <w:kern w:val="0"/>
          <w14:ligatures w14:val="none"/>
        </w:rPr>
        <w:t>) Käesoleva seaduse § 1 punktid 4</w:t>
      </w:r>
      <w:r w:rsidR="00413AD9">
        <w:rPr>
          <w:rFonts w:eastAsia="Calibri"/>
          <w:kern w:val="0"/>
          <w14:ligatures w14:val="none"/>
        </w:rPr>
        <w:t>3</w:t>
      </w:r>
      <w:r w:rsidR="00B30E17">
        <w:rPr>
          <w:rFonts w:eastAsia="Calibri"/>
          <w:kern w:val="0"/>
          <w14:ligatures w14:val="none"/>
        </w:rPr>
        <w:t xml:space="preserve"> </w:t>
      </w:r>
      <w:r w:rsidRPr="00D9208B">
        <w:rPr>
          <w:rFonts w:eastAsia="Calibri"/>
          <w:kern w:val="0"/>
          <w14:ligatures w14:val="none"/>
        </w:rPr>
        <w:t>ja</w:t>
      </w:r>
      <w:r w:rsidR="00A60F59">
        <w:rPr>
          <w:rFonts w:eastAsia="Calibri"/>
          <w:kern w:val="0"/>
          <w14:ligatures w14:val="none"/>
        </w:rPr>
        <w:t xml:space="preserve"> 4</w:t>
      </w:r>
      <w:r w:rsidR="00413AD9">
        <w:rPr>
          <w:rFonts w:eastAsia="Calibri"/>
          <w:kern w:val="0"/>
          <w14:ligatures w14:val="none"/>
        </w:rPr>
        <w:t>8</w:t>
      </w:r>
      <w:r w:rsidRPr="00D9208B">
        <w:rPr>
          <w:rFonts w:eastAsia="Calibri"/>
          <w:kern w:val="0"/>
          <w14:ligatures w14:val="none"/>
        </w:rPr>
        <w:t xml:space="preserve"> jõustuvad 2029. aasta 1. jaanuaril.</w:t>
      </w:r>
      <w:bookmarkEnd w:id="151"/>
    </w:p>
    <w:p w14:paraId="1CBABA82" w14:textId="77777777" w:rsidR="00541B28" w:rsidRPr="00D9208B" w:rsidRDefault="00541B28" w:rsidP="00C36B68">
      <w:pPr>
        <w:jc w:val="both"/>
        <w:rPr>
          <w:rFonts w:eastAsia="Calibri"/>
          <w:kern w:val="0"/>
          <w14:ligatures w14:val="none"/>
        </w:rPr>
      </w:pPr>
    </w:p>
    <w:p w14:paraId="2AF4D3B4" w14:textId="77777777" w:rsidR="00C36B68" w:rsidRPr="00D9208B" w:rsidRDefault="00C36B68" w:rsidP="00C36B68">
      <w:pPr>
        <w:jc w:val="both"/>
        <w:rPr>
          <w:rFonts w:eastAsia="Calibri"/>
          <w:bCs/>
          <w:kern w:val="0"/>
          <w14:ligatures w14:val="none"/>
        </w:rPr>
      </w:pPr>
    </w:p>
    <w:p w14:paraId="0D6A664D" w14:textId="77777777" w:rsidR="00C36B68" w:rsidRPr="00D9208B" w:rsidRDefault="00C36B68" w:rsidP="00C36B68">
      <w:pPr>
        <w:jc w:val="both"/>
        <w:rPr>
          <w:rFonts w:eastAsia="Calibri"/>
          <w:bCs/>
          <w:kern w:val="0"/>
          <w14:ligatures w14:val="none"/>
        </w:rPr>
      </w:pPr>
    </w:p>
    <w:p w14:paraId="45E35D82" w14:textId="77777777" w:rsidR="00C36B68" w:rsidRPr="00D9208B" w:rsidRDefault="00C36B68" w:rsidP="00C36B68">
      <w:pPr>
        <w:suppressAutoHyphens/>
        <w:ind w:hanging="11"/>
        <w:jc w:val="both"/>
        <w:rPr>
          <w:rFonts w:eastAsia="Times New Roman"/>
          <w:color w:val="000000"/>
          <w:kern w:val="0"/>
          <w:lang w:eastAsia="et-EE"/>
          <w14:ligatures w14:val="none"/>
        </w:rPr>
      </w:pPr>
      <w:r w:rsidRPr="00D9208B">
        <w:rPr>
          <w:rFonts w:eastAsia="Times New Roman"/>
          <w:color w:val="000000"/>
          <w:kern w:val="0"/>
          <w:lang w:eastAsia="et-EE"/>
          <w14:ligatures w14:val="none"/>
        </w:rPr>
        <w:t>Lauri Hussar</w:t>
      </w:r>
    </w:p>
    <w:p w14:paraId="5E1560D1" w14:textId="68B7C9C4" w:rsidR="00C36B68" w:rsidRPr="00D9208B" w:rsidRDefault="00C36B68" w:rsidP="00A60F59">
      <w:pPr>
        <w:widowControl w:val="0"/>
        <w:suppressAutoHyphens/>
        <w:autoSpaceDN w:val="0"/>
        <w:jc w:val="both"/>
        <w:textAlignment w:val="baseline"/>
        <w:rPr>
          <w:rFonts w:eastAsia="Arial Unicode MS"/>
          <w:kern w:val="3"/>
          <w:lang w:eastAsia="et-EE"/>
          <w14:ligatures w14:val="none"/>
        </w:rPr>
      </w:pPr>
      <w:r w:rsidRPr="00D9208B">
        <w:rPr>
          <w:rFonts w:eastAsia="Arial Unicode MS"/>
          <w:kern w:val="3"/>
          <w:lang w:eastAsia="et-EE"/>
          <w14:ligatures w14:val="none"/>
        </w:rPr>
        <w:t>Riigikogu esimees</w:t>
      </w:r>
    </w:p>
    <w:p w14:paraId="75300DB6" w14:textId="77777777" w:rsidR="00C36B68" w:rsidRPr="00D9208B" w:rsidRDefault="00C36B68" w:rsidP="00C36B68">
      <w:pPr>
        <w:widowControl w:val="0"/>
        <w:tabs>
          <w:tab w:val="left" w:pos="0"/>
        </w:tabs>
        <w:suppressAutoHyphens/>
        <w:autoSpaceDN w:val="0"/>
        <w:jc w:val="both"/>
        <w:textAlignment w:val="baseline"/>
        <w:rPr>
          <w:rFonts w:eastAsia="Arial Unicode MS"/>
          <w:kern w:val="3"/>
          <w:lang w:eastAsia="et-EE"/>
          <w14:ligatures w14:val="none"/>
        </w:rPr>
      </w:pPr>
    </w:p>
    <w:p w14:paraId="4F8AEC83" w14:textId="77777777" w:rsidR="00C36B68" w:rsidRPr="00D9208B" w:rsidRDefault="00C36B68" w:rsidP="00C36B68">
      <w:pPr>
        <w:widowControl w:val="0"/>
        <w:pBdr>
          <w:bottom w:val="single" w:sz="12" w:space="11" w:color="auto"/>
        </w:pBdr>
        <w:suppressAutoHyphens/>
        <w:autoSpaceDN w:val="0"/>
        <w:jc w:val="both"/>
        <w:textAlignment w:val="baseline"/>
        <w:rPr>
          <w:rFonts w:eastAsia="Arial Unicode MS"/>
          <w:kern w:val="3"/>
          <w:lang w:eastAsia="et-EE"/>
          <w14:ligatures w14:val="none"/>
        </w:rPr>
      </w:pPr>
      <w:r w:rsidRPr="00D9208B">
        <w:rPr>
          <w:rFonts w:eastAsia="Arial Unicode MS"/>
          <w:kern w:val="3"/>
          <w:lang w:eastAsia="et-EE"/>
          <w14:ligatures w14:val="none"/>
        </w:rPr>
        <w:t>Tallinn,</w:t>
      </w:r>
      <w:r w:rsidRPr="00D9208B">
        <w:rPr>
          <w:rFonts w:eastAsia="Arial Unicode MS"/>
          <w:kern w:val="3"/>
          <w:lang w:eastAsia="et-EE"/>
          <w14:ligatures w14:val="none"/>
        </w:rPr>
        <w:tab/>
      </w:r>
      <w:r w:rsidRPr="00D9208B">
        <w:rPr>
          <w:rFonts w:eastAsia="Arial Unicode MS"/>
          <w:kern w:val="3"/>
          <w:lang w:eastAsia="et-EE"/>
          <w14:ligatures w14:val="none"/>
        </w:rPr>
        <w:tab/>
        <w:t>2024</w:t>
      </w:r>
    </w:p>
    <w:p w14:paraId="690B9314" w14:textId="6DC45D23" w:rsidR="008F4574" w:rsidRPr="00C36B68" w:rsidRDefault="00C36B68" w:rsidP="00C36B68">
      <w:r w:rsidRPr="00D9208B">
        <w:rPr>
          <w:rFonts w:eastAsia="Arial Unicode MS"/>
          <w:kern w:val="3"/>
          <w:lang w:eastAsia="et-EE"/>
          <w14:ligatures w14:val="none"/>
        </w:rPr>
        <w:t>Algatab Vabariigi Valitsus …………… 2024. a nr</w:t>
      </w:r>
    </w:p>
    <w:sectPr w:rsidR="008F4574" w:rsidRPr="00C36B68" w:rsidSect="00750EAB">
      <w:footerReference w:type="default" r:id="rId1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erike Koppel JM" w:date="2024-08-12T12:28:00Z" w:initials="MKJ">
    <w:p w14:paraId="030C1507" w14:textId="77777777" w:rsidR="00266531" w:rsidRDefault="00266531" w:rsidP="00266531">
      <w:pPr>
        <w:pStyle w:val="Kommentaaritekst"/>
      </w:pPr>
      <w:r>
        <w:rPr>
          <w:rStyle w:val="Kommentaariviide"/>
        </w:rPr>
        <w:annotationRef/>
      </w:r>
      <w:r>
        <w:t>Pean vajalikuks loetavuse huvides lisada.</w:t>
      </w:r>
    </w:p>
  </w:comment>
  <w:comment w:id="5" w:author="Merike Koppel JM" w:date="2024-08-12T12:29:00Z" w:initials="MKJ">
    <w:p w14:paraId="36ABAD07" w14:textId="77777777" w:rsidR="00266531" w:rsidRDefault="00266531" w:rsidP="00266531">
      <w:pPr>
        <w:pStyle w:val="Kommentaaritekst"/>
      </w:pPr>
      <w:r>
        <w:rPr>
          <w:rStyle w:val="Kommentaariviide"/>
        </w:rPr>
        <w:annotationRef/>
      </w:r>
      <w:r>
        <w:t>Muutsin isikut tõendavate dokumentide seaduse muutmise seaduse järgi.</w:t>
      </w:r>
    </w:p>
  </w:comment>
  <w:comment w:id="15" w:author="Mari Käbi" w:date="2024-08-08T13:23:00Z" w:initials="MK">
    <w:p w14:paraId="7FC9CB86" w14:textId="77777777" w:rsidR="006F7ED4" w:rsidRDefault="0076111E" w:rsidP="006F7ED4">
      <w:pPr>
        <w:pStyle w:val="Kommentaaritekst"/>
      </w:pPr>
      <w:r>
        <w:rPr>
          <w:rStyle w:val="Kommentaariviide"/>
        </w:rPr>
        <w:annotationRef/>
      </w:r>
      <w:r w:rsidR="006F7ED4">
        <w:t>Sätte tekstis viidatakse §-le 62.5. Palume sõnastust täpsustada, et oleks üheselt selge, kas lisatav viide käib § 105 lõike 2 või § 62.5 lõike 2 kohta.</w:t>
      </w:r>
    </w:p>
  </w:comment>
  <w:comment w:id="17" w:author="Merike Koppel JM" w:date="2024-08-12T12:31:00Z" w:initials="MKJ">
    <w:p w14:paraId="040D5EDF" w14:textId="480B22FD" w:rsidR="00266531" w:rsidRDefault="00266531" w:rsidP="00266531">
      <w:pPr>
        <w:pStyle w:val="Kommentaaritekst"/>
      </w:pPr>
      <w:r>
        <w:rPr>
          <w:rStyle w:val="Kommentaariviide"/>
        </w:rPr>
        <w:annotationRef/>
      </w:r>
      <w:r>
        <w:t>Kas ei oleks selgem: "sellise autoriõiguse seaduse kohase audiovisuaalse teose"</w:t>
      </w:r>
    </w:p>
  </w:comment>
  <w:comment w:id="18" w:author="Merike Koppel JM" w:date="2024-08-12T12:31:00Z" w:initials="MKJ">
    <w:p w14:paraId="61E217EF" w14:textId="77777777" w:rsidR="00266531" w:rsidRDefault="00266531" w:rsidP="00266531">
      <w:pPr>
        <w:pStyle w:val="Kommentaaritekst"/>
      </w:pPr>
      <w:r>
        <w:rPr>
          <w:rStyle w:val="Kommentaariviide"/>
        </w:rPr>
        <w:annotationRef/>
      </w:r>
      <w:r>
        <w:t>Koma ära</w:t>
      </w:r>
    </w:p>
  </w:comment>
  <w:comment w:id="33" w:author="Mari Käbi" w:date="2024-08-14T09:48:00Z" w:initials="MK">
    <w:p w14:paraId="641018B4" w14:textId="77777777" w:rsidR="004315E6" w:rsidRDefault="004315E6" w:rsidP="004315E6">
      <w:pPr>
        <w:pStyle w:val="Kommentaaritekst"/>
      </w:pPr>
      <w:r>
        <w:rPr>
          <w:rStyle w:val="Kommentaariviide"/>
        </w:rPr>
        <w:annotationRef/>
      </w:r>
      <w:r>
        <w:t>Juhime tähelepanu, et avalik-õiguslikud juriidilised isikud kantakse riigi- ja kohalike omavalitsuste riiklikusse registrisse. Kui see register asub äriregistri juures, ei ole korrektne tekitada sätet, kus räägitakse Eesti äriregistrisse kantud avalik-õiguslikest juriidilistest isikutest.</w:t>
      </w:r>
    </w:p>
  </w:comment>
  <w:comment w:id="49" w:author="Merike Koppel JM" w:date="2024-08-12T12:32:00Z" w:initials="MKJ">
    <w:p w14:paraId="63E34970" w14:textId="04E3D8EC" w:rsidR="00266531" w:rsidRDefault="00266531" w:rsidP="00266531">
      <w:pPr>
        <w:pStyle w:val="Kommentaaritekst"/>
      </w:pPr>
      <w:r>
        <w:rPr>
          <w:rStyle w:val="Kommentaariviide"/>
        </w:rPr>
        <w:annotationRef/>
      </w:r>
      <w:r>
        <w:rPr>
          <w:color w:val="202020"/>
          <w:highlight w:val="white"/>
        </w:rPr>
        <w:t>Kehtivas seaduses: "on olnud Eestis registreeritud vähemalt 12 kuud",</w:t>
      </w:r>
      <w:r>
        <w:t xml:space="preserve"> "</w:t>
      </w:r>
      <w:r>
        <w:rPr>
          <w:color w:val="202020"/>
          <w:highlight w:val="white"/>
        </w:rPr>
        <w:t>on olnud Eestis registreeritud vähem kui 12 kuud". Sedasi asendades tekiks lause: "on olnud kantud äriregistrisse vähemalt 12 kuud"??? Pigem: " on kantud Eesti äriregistrisse vähemalt 12 kuud tagasi".</w:t>
      </w:r>
      <w:r>
        <w:t xml:space="preserve"> Kandmine on ühekordne, mitte kestev tegevus, seega ei saa seda kasutada tähenduses, et kandmine on kestnud vähemalt 12 kuud ...</w:t>
      </w:r>
    </w:p>
  </w:comment>
  <w:comment w:id="52" w:author="Merike Koppel JM" w:date="2024-08-12T12:32:00Z" w:initials="MKJ">
    <w:p w14:paraId="498847E7" w14:textId="77777777" w:rsidR="00266531" w:rsidRDefault="00266531" w:rsidP="00266531">
      <w:pPr>
        <w:pStyle w:val="Kommentaaritekst"/>
      </w:pPr>
      <w:r>
        <w:rPr>
          <w:rStyle w:val="Kommentaariviide"/>
        </w:rPr>
        <w:annotationRef/>
      </w:r>
      <w:r>
        <w:rPr>
          <w:color w:val="202020"/>
          <w:highlight w:val="white"/>
        </w:rPr>
        <w:t>Lõige 1: "Lühiajaliselt võib Eestis töötada välismaalane, kellel on seaduslik alus Eestis ajutiseks viibimiseks ning kelle töötamine on enne tööle asumist registreeritud Politsei- ja Piirivalveametis.</w:t>
      </w:r>
      <w:r>
        <w:t>" Jääb arusaamatuks, millele täpselt siin sõnaga "nimetatule" viidatakse? Viidatud lõikes ei ole juttu juhtudest, millal võib registreerida.</w:t>
      </w:r>
    </w:p>
  </w:comment>
  <w:comment w:id="54" w:author="Merike Koppel JM" w:date="2024-08-12T12:33:00Z" w:initials="MKJ">
    <w:p w14:paraId="6C4DAAF6" w14:textId="77777777" w:rsidR="00266531" w:rsidRDefault="00266531" w:rsidP="00266531">
      <w:pPr>
        <w:pStyle w:val="Kommentaaritekst"/>
      </w:pPr>
      <w:r>
        <w:rPr>
          <w:rStyle w:val="Kommentaariviide"/>
        </w:rPr>
        <w:annotationRef/>
      </w:r>
      <w:r>
        <w:t>Kogu seadusega ühtluse huvides</w:t>
      </w:r>
    </w:p>
  </w:comment>
  <w:comment w:id="58" w:author="Mari Käbi" w:date="2024-08-08T15:33:00Z" w:initials="MK">
    <w:p w14:paraId="2DF34577" w14:textId="4652A001" w:rsidR="009B6E5D" w:rsidRDefault="009B6E5D" w:rsidP="009B6E5D">
      <w:pPr>
        <w:pStyle w:val="Kommentaaritekst"/>
      </w:pPr>
      <w:r>
        <w:rPr>
          <w:rStyle w:val="Kommentaariviide"/>
        </w:rPr>
        <w:annotationRef/>
      </w:r>
      <w:r>
        <w:t>Kuna lisaks sõnale "või" asendatakse ka koma, siis pigem kasutada sõnastust #´"tekstiosa".</w:t>
      </w:r>
    </w:p>
  </w:comment>
  <w:comment w:id="75" w:author="Merike Koppel JM" w:date="2024-08-12T12:34:00Z" w:initials="MKJ">
    <w:p w14:paraId="101C66DA" w14:textId="77777777" w:rsidR="00E836CB" w:rsidRDefault="00266531" w:rsidP="00E836CB">
      <w:pPr>
        <w:pStyle w:val="Kommentaaritekst"/>
      </w:pPr>
      <w:r>
        <w:rPr>
          <w:rStyle w:val="Kommentaariviide"/>
        </w:rPr>
        <w:annotationRef/>
      </w:r>
      <w:r w:rsidR="00E836CB">
        <w:rPr>
          <w:color w:val="000000"/>
        </w:rPr>
        <w:t>ÕSis: "struktuur" - (sise)ehitus, koetis.</w:t>
      </w:r>
      <w:r w:rsidR="00E836CB">
        <w:t xml:space="preserve"> Ametniku soovitussõnastiku järgi ei soovitata seda sõna muus tähenduses (sh organisatsiooni v selle allüksuse tähenduses) kasutada.  See on üsna ebamäärase tähendusega sõna ja teeb lause sisu ähmaseks, mistõttu seadusteksti ei sobi. Seadustekstis tuleks siiski järgida kirjakeele normi. Pakun "jõuasutus".</w:t>
      </w:r>
    </w:p>
  </w:comment>
  <w:comment w:id="76" w:author="Merike Koppel JM" w:date="2024-08-12T12:35:00Z" w:initials="MKJ">
    <w:p w14:paraId="79287BC1" w14:textId="7A0D6AC1" w:rsidR="00266531" w:rsidRDefault="00266531" w:rsidP="00266531">
      <w:pPr>
        <w:pStyle w:val="Kommentaaritekst"/>
      </w:pPr>
      <w:r>
        <w:rPr>
          <w:rStyle w:val="Kommentaariviide"/>
        </w:rPr>
        <w:annotationRef/>
      </w:r>
      <w:r>
        <w:t>"jõuasutuses", ka allpool vastavas käändes</w:t>
      </w:r>
    </w:p>
  </w:comment>
  <w:comment w:id="79" w:author="Mari Käbi" w:date="2024-08-13T09:36:00Z" w:initials="MK">
    <w:p w14:paraId="2D6CD7B0" w14:textId="77777777" w:rsidR="00AD47F8" w:rsidRDefault="00AD47F8" w:rsidP="00AD47F8">
      <w:pPr>
        <w:pStyle w:val="Kommentaaritekst"/>
      </w:pPr>
      <w:r>
        <w:rPr>
          <w:rStyle w:val="Kommentaariviide"/>
        </w:rPr>
        <w:annotationRef/>
      </w:r>
      <w:r>
        <w:t>§ 124 lg 2 p-s 11 tehtava muudatusega jäetakse selline erand välja põhjendusel, et "</w:t>
      </w:r>
      <w:r>
        <w:rPr>
          <w:color w:val="000000"/>
        </w:rPr>
        <w:t>Kitsendus on sisutu, sest kord jõustruktuuriga seotud olnud isiku puhul seisneb võimalik oht riigi julgeolekule seotuses selle jõustruktuuriga." Selle seletuskirja lause valguses on arusaamatu erandi lisamine § 125 lõike 1 punkti 7. Palume muuta kas eelnõu sätet või seletuskirja sõnastust.</w:t>
      </w:r>
    </w:p>
  </w:comment>
  <w:comment w:id="91" w:author="Merike Koppel JM" w:date="2024-08-12T12:35:00Z" w:initials="MKJ">
    <w:p w14:paraId="713C06BD" w14:textId="7358BBB5" w:rsidR="001D0300" w:rsidRDefault="001D0300" w:rsidP="001D0300">
      <w:pPr>
        <w:pStyle w:val="Kommentaaritekst"/>
      </w:pPr>
      <w:r>
        <w:rPr>
          <w:rStyle w:val="Kommentaariviide"/>
        </w:rPr>
        <w:annotationRef/>
      </w:r>
      <w:r>
        <w:t>Kas ei piisaks siin tingimust väljendavast sidesõnast "kui": "keeldub, kui …," ja punkti 2 lõppu sidesõna "ja" lisamisest?</w:t>
      </w:r>
    </w:p>
  </w:comment>
  <w:comment w:id="98" w:author="Merike Koppel JM" w:date="2024-08-12T12:36:00Z" w:initials="MKJ">
    <w:p w14:paraId="16368B3E" w14:textId="77777777" w:rsidR="001D0300" w:rsidRDefault="001D0300" w:rsidP="001D0300">
      <w:pPr>
        <w:pStyle w:val="Kommentaaritekst"/>
      </w:pPr>
      <w:r>
        <w:rPr>
          <w:rStyle w:val="Kommentaariviide"/>
        </w:rPr>
        <w:annotationRef/>
      </w:r>
      <w:r>
        <w:t>Seadusega ühtluse huvides (kehtivas 10 korda, vt nt paragr 62/1)</w:t>
      </w:r>
    </w:p>
  </w:comment>
  <w:comment w:id="105" w:author="Merike Koppel JM" w:date="2024-08-12T12:37:00Z" w:initials="MKJ">
    <w:p w14:paraId="4D3D0AF7" w14:textId="77777777" w:rsidR="00E836CB" w:rsidRDefault="00011E53" w:rsidP="00E836CB">
      <w:pPr>
        <w:pStyle w:val="Kommentaaritekst"/>
      </w:pPr>
      <w:r>
        <w:rPr>
          <w:rStyle w:val="Kommentaariviide"/>
        </w:rPr>
        <w:annotationRef/>
      </w:r>
      <w:r w:rsidR="00E836CB">
        <w:rPr>
          <w:color w:val="000000"/>
        </w:rPr>
        <w:t>Selle liitsõna täiendsõna viitab kuuluvusseosele (</w:t>
      </w:r>
      <w:r w:rsidR="00E836CB">
        <w:rPr>
          <w:i/>
          <w:iCs/>
          <w:color w:val="000000"/>
        </w:rPr>
        <w:t>ekspertide komisjon</w:t>
      </w:r>
      <w:r w:rsidR="00E836CB">
        <w:rPr>
          <w:color w:val="000000"/>
        </w:rPr>
        <w:t>) ja peab seega olema omastavas käändes.</w:t>
      </w:r>
      <w:r w:rsidR="00E836CB">
        <w:t xml:space="preserve"> Jah, veebilausete põhises Sõnaveebis mööndakse selle kalduvust liituda nimetavaliselt, kuid kirjakeele normi järgivates seadustes tuleb siiski kinni pidada tavast ja eelistada omasõnade eeskujust lähtuvat omastavalist liitumist.</w:t>
      </w:r>
    </w:p>
  </w:comment>
  <w:comment w:id="110" w:author="Mari Käbi" w:date="2024-08-08T15:53:00Z" w:initials="MK">
    <w:p w14:paraId="76BB1B37" w14:textId="77777777" w:rsidR="00053151" w:rsidRDefault="004C5FDA" w:rsidP="00053151">
      <w:pPr>
        <w:pStyle w:val="Kommentaaritekst"/>
      </w:pPr>
      <w:r>
        <w:rPr>
          <w:rStyle w:val="Kommentaariviide"/>
        </w:rPr>
        <w:annotationRef/>
      </w:r>
      <w:r w:rsidR="00053151">
        <w:t xml:space="preserve">Palume täpsustada viidet, et oleks üheselt aru saadav, millisele õigusnormile viidatakse (näiteks - sama paragrahvi lõike 1 p 3 alusel). </w:t>
      </w:r>
    </w:p>
  </w:comment>
  <w:comment w:id="115" w:author="Merike Koppel JM" w:date="2024-08-12T12:38:00Z" w:initials="MKJ">
    <w:p w14:paraId="1029C495" w14:textId="5427453A" w:rsidR="00E836CB" w:rsidRDefault="00011E53" w:rsidP="00E836CB">
      <w:pPr>
        <w:pStyle w:val="Kommentaaritekst"/>
      </w:pPr>
      <w:r>
        <w:rPr>
          <w:rStyle w:val="Kommentaariviide"/>
        </w:rPr>
        <w:annotationRef/>
      </w:r>
      <w:r w:rsidR="00E836CB">
        <w:t>"vajalike" või "nõutavate"? Kuna tegemist on tuleviku tegevusega: andmeid ei ole veel esitatud, siis võiks ka täiend olla olevikus ...</w:t>
      </w:r>
    </w:p>
  </w:comment>
  <w:comment w:id="116" w:author="Merike Koppel JM" w:date="2024-08-12T12:38:00Z" w:initials="MKJ">
    <w:p w14:paraId="6093B022" w14:textId="425A8723" w:rsidR="00011E53" w:rsidRDefault="00011E53" w:rsidP="00011E53">
      <w:pPr>
        <w:pStyle w:val="Kommentaaritekst"/>
      </w:pPr>
      <w:r>
        <w:rPr>
          <w:rStyle w:val="Kommentaariviide"/>
        </w:rPr>
        <w:annotationRef/>
      </w:r>
      <w:r>
        <w:t>"vajalikud" või "nõutavad"</w:t>
      </w:r>
    </w:p>
  </w:comment>
  <w:comment w:id="117" w:author="Merike Koppel JM" w:date="2024-08-12T12:39:00Z" w:initials="MKJ">
    <w:p w14:paraId="3DA420E5" w14:textId="77777777" w:rsidR="007637B9" w:rsidRDefault="00011E53" w:rsidP="007637B9">
      <w:pPr>
        <w:pStyle w:val="Kommentaaritekst"/>
      </w:pPr>
      <w:r>
        <w:rPr>
          <w:rStyle w:val="Kommentaariviide"/>
        </w:rPr>
        <w:annotationRef/>
      </w:r>
      <w:r w:rsidR="007637B9">
        <w:t>Siin ja allpool võib jääda minevik, sest tegevus, mida kirjeldatakse, toimub pärast andmete esitamist ...</w:t>
      </w:r>
    </w:p>
  </w:comment>
  <w:comment w:id="123" w:author="Merike Koppel JM" w:date="2024-08-12T12:39:00Z" w:initials="MKJ">
    <w:p w14:paraId="7EB90EFC" w14:textId="77777777" w:rsidR="007637B9" w:rsidRDefault="007637B9" w:rsidP="007637B9">
      <w:pPr>
        <w:pStyle w:val="Kommentaaritekst"/>
      </w:pPr>
      <w:r>
        <w:rPr>
          <w:rStyle w:val="Kommentaariviide"/>
        </w:rPr>
        <w:annotationRef/>
      </w:r>
      <w:r>
        <w:t>Seadustes pigem levinud sõnastus: "andmed selle kohta, kas …"</w:t>
      </w:r>
    </w:p>
  </w:comment>
  <w:comment w:id="124" w:author="Merike Koppel JM" w:date="2024-08-12T12:40:00Z" w:initials="MKJ">
    <w:p w14:paraId="0DECB7FA" w14:textId="77777777" w:rsidR="007637B9" w:rsidRDefault="007637B9" w:rsidP="007637B9">
      <w:pPr>
        <w:pStyle w:val="Kommentaaritekst"/>
      </w:pPr>
      <w:r>
        <w:rPr>
          <w:rStyle w:val="Kommentaariviide"/>
        </w:rPr>
        <w:annotationRef/>
      </w:r>
      <w:r>
        <w:t>Seadustes pigem levinud sõnastus: "andmed selle kohta, kas …"</w:t>
      </w:r>
    </w:p>
  </w:comment>
  <w:comment w:id="125" w:author="Merike Koppel JM" w:date="2024-08-12T12:40:00Z" w:initials="MKJ">
    <w:p w14:paraId="73981221" w14:textId="77777777" w:rsidR="007637B9" w:rsidRDefault="007637B9" w:rsidP="007637B9">
      <w:pPr>
        <w:pStyle w:val="Kommentaaritekst"/>
      </w:pPr>
      <w:r>
        <w:rPr>
          <w:rStyle w:val="Kommentaariviide"/>
        </w:rPr>
        <w:annotationRef/>
      </w:r>
      <w:r>
        <w:t>Seadustes pigem levinud sõnastus: "andmed selle kohta, kas …"</w:t>
      </w:r>
    </w:p>
  </w:comment>
  <w:comment w:id="126" w:author="Merike Koppel JM" w:date="2024-08-12T12:40:00Z" w:initials="MKJ">
    <w:p w14:paraId="74DE28DC" w14:textId="77777777" w:rsidR="00E836CB" w:rsidRDefault="0050451F" w:rsidP="00E836CB">
      <w:pPr>
        <w:pStyle w:val="Kommentaaritekst"/>
      </w:pPr>
      <w:r>
        <w:rPr>
          <w:rStyle w:val="Kommentaariviide"/>
        </w:rPr>
        <w:annotationRef/>
      </w:r>
      <w:r w:rsidR="00E836CB">
        <w:t>Vt minu märkust selle kohta eespool.</w:t>
      </w:r>
    </w:p>
  </w:comment>
  <w:comment w:id="127" w:author="Merike Koppel JM" w:date="2024-08-12T12:40:00Z" w:initials="MKJ">
    <w:p w14:paraId="6409B278" w14:textId="4029A108" w:rsidR="007637B9" w:rsidRDefault="007637B9" w:rsidP="007637B9">
      <w:pPr>
        <w:pStyle w:val="Kommentaaritekst"/>
      </w:pPr>
      <w:r>
        <w:rPr>
          <w:rStyle w:val="Kommentaariviide"/>
        </w:rPr>
        <w:annotationRef/>
      </w:r>
      <w:r>
        <w:t>Seadustes pigem levinud sõnastus: "andmed selle kohta, kas …"</w:t>
      </w:r>
    </w:p>
  </w:comment>
  <w:comment w:id="128" w:author="Merike Koppel JM" w:date="2024-08-12T12:41:00Z" w:initials="MKJ">
    <w:p w14:paraId="372D0AF9" w14:textId="77777777" w:rsidR="0054330D" w:rsidRDefault="0054330D" w:rsidP="0054330D">
      <w:pPr>
        <w:pStyle w:val="Kommentaaritekst"/>
      </w:pPr>
      <w:r>
        <w:rPr>
          <w:rStyle w:val="Kommentaariviide"/>
        </w:rPr>
        <w:annotationRef/>
      </w:r>
      <w:r>
        <w:t>"andmed selle kohta, kas"</w:t>
      </w:r>
    </w:p>
  </w:comment>
  <w:comment w:id="130" w:author="Merike Koppel JM" w:date="2024-08-12T12:41:00Z" w:initials="MKJ">
    <w:p w14:paraId="1B88583E" w14:textId="77777777" w:rsidR="0054330D" w:rsidRDefault="0054330D" w:rsidP="0054330D">
      <w:pPr>
        <w:pStyle w:val="Kommentaaritekst"/>
      </w:pPr>
      <w:r>
        <w:rPr>
          <w:rStyle w:val="Kommentaariviide"/>
        </w:rPr>
        <w:annotationRef/>
      </w:r>
      <w:r>
        <w:t xml:space="preserve">Siin võib tekkida segadus, millega see </w:t>
      </w:r>
      <w:r>
        <w:rPr>
          <w:i/>
          <w:iCs/>
        </w:rPr>
        <w:t>üld-</w:t>
      </w:r>
      <w:r>
        <w:t xml:space="preserve"> liitub, kas profiiliga või andmetega, seega sõnastaksin nagu allpool: "üldandmed ja rsikiprofiili andmed".</w:t>
      </w:r>
    </w:p>
  </w:comment>
  <w:comment w:id="132" w:author="Mari Käbi" w:date="2024-08-13T16:51:00Z" w:initials="MK">
    <w:p w14:paraId="18DB28E3" w14:textId="77777777" w:rsidR="00875EE2" w:rsidRDefault="00875EE2" w:rsidP="00875EE2">
      <w:pPr>
        <w:pStyle w:val="Kommentaaritekst"/>
      </w:pPr>
      <w:r>
        <w:rPr>
          <w:rStyle w:val="Kommentaariviide"/>
        </w:rPr>
        <w:annotationRef/>
      </w:r>
      <w:r>
        <w:t>VMS kasutab terminit "tähtajatu säilitamine". Et tagada seaduse sõnastuse järjepidevus, palume eelnõus kasutada sama terminit.</w:t>
      </w:r>
    </w:p>
  </w:comment>
  <w:comment w:id="135" w:author="Merike Koppel JM" w:date="2024-08-12T12:41:00Z" w:initials="MKJ">
    <w:p w14:paraId="2FAA25FC" w14:textId="6A92D9E8" w:rsidR="0054330D" w:rsidRDefault="0054330D" w:rsidP="0054330D">
      <w:pPr>
        <w:pStyle w:val="Kommentaaritekst"/>
      </w:pPr>
      <w:r>
        <w:rPr>
          <w:rStyle w:val="Kommentaariviide"/>
        </w:rPr>
        <w:annotationRef/>
      </w:r>
      <w:r>
        <w:t>Arusaadavam, loetavam ja eesti keele pärasem oleks: "… väljastatud töötamiseks antud tähtajalise elamisloa pikendamisel", ka paragrahvi pealkiri toetab sellist sõnastust, ka teised selle paragrahvi lõiked võiks arusaadavuse huvides ümber sõnastada … teatud lausetes on selline trafaretsust taotlev sõnajärg küll võimalik, kuid seda ei saa järgida igal pool, nt: "</w:t>
      </w:r>
      <w:r>
        <w:rPr>
          <w:color w:val="000000"/>
          <w:highlight w:val="white"/>
        </w:rPr>
        <w:t>tähtajalise elamisloa</w:t>
      </w:r>
      <w:r>
        <w:rPr>
          <w:b/>
          <w:bCs/>
          <w:color w:val="000000"/>
          <w:highlight w:val="white"/>
        </w:rPr>
        <w:t xml:space="preserve"> </w:t>
      </w:r>
      <w:r>
        <w:rPr>
          <w:color w:val="000000"/>
          <w:highlight w:val="white"/>
        </w:rPr>
        <w:t>lähedase sugulase juurde elama asumiseks kehtivusaeg" … meie soov on ikkagi järgida eesti keele loogikat ja reegleid, mistõttu tuleb vahel järele anda justnimelt trafaretsuse nõudes ...</w:t>
      </w:r>
    </w:p>
  </w:comment>
  <w:comment w:id="136" w:author="Merike Koppel JM" w:date="2024-08-12T12:42:00Z" w:initials="MKJ">
    <w:p w14:paraId="7672ACFE" w14:textId="77777777" w:rsidR="0054330D" w:rsidRDefault="0054330D" w:rsidP="0054330D">
      <w:pPr>
        <w:pStyle w:val="Kommentaaritekst"/>
      </w:pPr>
      <w:r>
        <w:rPr>
          <w:rStyle w:val="Kommentaariviide"/>
        </w:rPr>
        <w:annotationRef/>
      </w:r>
      <w:r>
        <w:t>Vt nt allpool paragrahv 309/18</w:t>
      </w:r>
    </w:p>
  </w:comment>
  <w:comment w:id="140" w:author="Mari Käbi" w:date="2024-08-13T13:56:00Z" w:initials="MK">
    <w:p w14:paraId="6B3C868B" w14:textId="77777777" w:rsidR="00DF225D" w:rsidRDefault="00DF225D" w:rsidP="00DF225D">
      <w:pPr>
        <w:pStyle w:val="Kommentaaritekst"/>
      </w:pPr>
      <w:r>
        <w:rPr>
          <w:rStyle w:val="Kommentaariviide"/>
        </w:rPr>
        <w:annotationRef/>
      </w:r>
      <w:r>
        <w:t>Palume p-d 73 ja 74 ühendada, sest tegemist on sisuliselt kogu paragrahvi hõlmava muudatusega. Palume muutmisvormel sõnastada nii:</w:t>
      </w:r>
    </w:p>
    <w:p w14:paraId="0878293F" w14:textId="77777777" w:rsidR="00DF225D" w:rsidRDefault="00DF225D" w:rsidP="00DF225D">
      <w:pPr>
        <w:pStyle w:val="Kommentaaritekst"/>
      </w:pPr>
      <w:r>
        <w:t>Paragrahv 309.16 muudetakse ja sõnastatakse järgmiselt:</w:t>
      </w:r>
    </w:p>
  </w:comment>
  <w:comment w:id="142" w:author="Merike Koppel JM" w:date="2024-08-12T12:43:00Z" w:initials="MKJ">
    <w:p w14:paraId="44211185" w14:textId="5468E0B6" w:rsidR="0054330D" w:rsidRDefault="0054330D" w:rsidP="0054330D">
      <w:pPr>
        <w:pStyle w:val="Kommentaaritekst"/>
      </w:pPr>
      <w:r>
        <w:rPr>
          <w:rStyle w:val="Kommentaariviide"/>
        </w:rPr>
        <w:annotationRef/>
      </w:r>
      <w:r>
        <w:t>Kasutaksin siin siiski varasemat sõnastust: "Eestis ajutiselt viibida", loomulikum on sõnastus: "kellele on antud alus midagi teha" ja "kellel on alus millegi tegemiseks".</w:t>
      </w:r>
    </w:p>
  </w:comment>
  <w:comment w:id="144" w:author="Merike Koppel JM" w:date="2024-08-12T12:43:00Z" w:initials="MKJ">
    <w:p w14:paraId="0848651A" w14:textId="77777777" w:rsidR="0054330D" w:rsidRDefault="0054330D" w:rsidP="0054330D">
      <w:pPr>
        <w:pStyle w:val="Kommentaaritekst"/>
      </w:pPr>
      <w:r>
        <w:rPr>
          <w:rStyle w:val="Kommentaariviide"/>
        </w:rPr>
        <w:annotationRef/>
      </w:r>
      <w:r>
        <w:t>Kas siin ei tuleks siiski rõhutada: "ei pea esitama"?</w:t>
      </w:r>
    </w:p>
  </w:comment>
  <w:comment w:id="147" w:author="Merike Koppel JM" w:date="2024-08-12T12:43:00Z" w:initials="MKJ">
    <w:p w14:paraId="0CC3D9A8" w14:textId="77777777" w:rsidR="0054330D" w:rsidRDefault="0054330D" w:rsidP="0054330D">
      <w:pPr>
        <w:pStyle w:val="Kommentaaritekst"/>
      </w:pPr>
      <w:r>
        <w:rPr>
          <w:rStyle w:val="Kommentaariviide"/>
        </w:rPr>
        <w:annotationRef/>
      </w:r>
      <w:r>
        <w:t>Vt minu märkust selle kohta eespool.</w:t>
      </w:r>
    </w:p>
  </w:comment>
  <w:comment w:id="148" w:author="Merike Koppel JM" w:date="2024-08-12T12:44:00Z" w:initials="MKJ">
    <w:p w14:paraId="09F5279C" w14:textId="77777777" w:rsidR="0054330D" w:rsidRDefault="0054330D" w:rsidP="0054330D">
      <w:pPr>
        <w:pStyle w:val="Kommentaaritekst"/>
      </w:pPr>
      <w:r>
        <w:rPr>
          <w:rStyle w:val="Kommentaariviide"/>
        </w:rPr>
        <w:annotationRef/>
      </w:r>
      <w:r>
        <w:t>Vt minu märkust selle kohta eespool.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0C1507" w15:done="0"/>
  <w15:commentEx w15:paraId="36ABAD07" w15:done="0"/>
  <w15:commentEx w15:paraId="7FC9CB86" w15:done="0"/>
  <w15:commentEx w15:paraId="040D5EDF" w15:done="0"/>
  <w15:commentEx w15:paraId="61E217EF" w15:done="0"/>
  <w15:commentEx w15:paraId="641018B4" w15:done="0"/>
  <w15:commentEx w15:paraId="63E34970" w15:done="0"/>
  <w15:commentEx w15:paraId="498847E7" w15:done="0"/>
  <w15:commentEx w15:paraId="6C4DAAF6" w15:done="0"/>
  <w15:commentEx w15:paraId="2DF34577" w15:done="0"/>
  <w15:commentEx w15:paraId="101C66DA" w15:done="0"/>
  <w15:commentEx w15:paraId="79287BC1" w15:done="0"/>
  <w15:commentEx w15:paraId="2D6CD7B0" w15:done="0"/>
  <w15:commentEx w15:paraId="713C06BD" w15:done="0"/>
  <w15:commentEx w15:paraId="16368B3E" w15:done="0"/>
  <w15:commentEx w15:paraId="4D3D0AF7" w15:done="0"/>
  <w15:commentEx w15:paraId="76BB1B37" w15:done="0"/>
  <w15:commentEx w15:paraId="1029C495" w15:done="0"/>
  <w15:commentEx w15:paraId="6093B022" w15:done="0"/>
  <w15:commentEx w15:paraId="3DA420E5" w15:done="0"/>
  <w15:commentEx w15:paraId="7EB90EFC" w15:done="0"/>
  <w15:commentEx w15:paraId="0DECB7FA" w15:done="0"/>
  <w15:commentEx w15:paraId="73981221" w15:done="0"/>
  <w15:commentEx w15:paraId="74DE28DC" w15:done="0"/>
  <w15:commentEx w15:paraId="6409B278" w15:done="0"/>
  <w15:commentEx w15:paraId="372D0AF9" w15:done="0"/>
  <w15:commentEx w15:paraId="1B88583E" w15:done="0"/>
  <w15:commentEx w15:paraId="18DB28E3" w15:done="0"/>
  <w15:commentEx w15:paraId="2FAA25FC" w15:done="0"/>
  <w15:commentEx w15:paraId="7672ACFE" w15:done="0"/>
  <w15:commentEx w15:paraId="0878293F" w15:done="0"/>
  <w15:commentEx w15:paraId="44211185" w15:done="0"/>
  <w15:commentEx w15:paraId="0848651A" w15:done="0"/>
  <w15:commentEx w15:paraId="0CC3D9A8" w15:done="0"/>
  <w15:commentEx w15:paraId="09F527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47E63" w16cex:dateUtc="2024-08-12T09:28:00Z"/>
  <w16cex:commentExtensible w16cex:durableId="2A647E8D" w16cex:dateUtc="2024-08-12T09:29:00Z"/>
  <w16cex:commentExtensible w16cex:durableId="2A5F4544" w16cex:dateUtc="2024-08-08T10:23:00Z"/>
  <w16cex:commentExtensible w16cex:durableId="2A647F0F" w16cex:dateUtc="2024-08-12T09:31:00Z"/>
  <w16cex:commentExtensible w16cex:durableId="2A647F22" w16cex:dateUtc="2024-08-12T09:31:00Z"/>
  <w16cex:commentExtensible w16cex:durableId="2A66FBE5" w16cex:dateUtc="2024-08-14T06:48:00Z"/>
  <w16cex:commentExtensible w16cex:durableId="2A647F5A" w16cex:dateUtc="2024-08-12T09:32:00Z"/>
  <w16cex:commentExtensible w16cex:durableId="2A647F6E" w16cex:dateUtc="2024-08-12T09:32:00Z"/>
  <w16cex:commentExtensible w16cex:durableId="2A647F8A" w16cex:dateUtc="2024-08-12T09:33:00Z"/>
  <w16cex:commentExtensible w16cex:durableId="2A5F63E3" w16cex:dateUtc="2024-08-08T12:33:00Z"/>
  <w16cex:commentExtensible w16cex:durableId="2A647FE7" w16cex:dateUtc="2024-08-12T09:34:00Z"/>
  <w16cex:commentExtensible w16cex:durableId="2A647FF9" w16cex:dateUtc="2024-08-12T09:35:00Z"/>
  <w16cex:commentExtensible w16cex:durableId="2A65A798" w16cex:dateUtc="2024-08-13T06:36:00Z"/>
  <w16cex:commentExtensible w16cex:durableId="2A64802E" w16cex:dateUtc="2024-08-12T09:35:00Z"/>
  <w16cex:commentExtensible w16cex:durableId="2A648055" w16cex:dateUtc="2024-08-12T09:36:00Z"/>
  <w16cex:commentExtensible w16cex:durableId="2A648071" w16cex:dateUtc="2024-08-12T09:37:00Z"/>
  <w16cex:commentExtensible w16cex:durableId="2A5F688B" w16cex:dateUtc="2024-08-08T12:53:00Z"/>
  <w16cex:commentExtensible w16cex:durableId="2A6480BF" w16cex:dateUtc="2024-08-12T09:38:00Z"/>
  <w16cex:commentExtensible w16cex:durableId="2A6480D8" w16cex:dateUtc="2024-08-12T09:38:00Z"/>
  <w16cex:commentExtensible w16cex:durableId="2A6480E4" w16cex:dateUtc="2024-08-12T09:39:00Z"/>
  <w16cex:commentExtensible w16cex:durableId="2A648118" w16cex:dateUtc="2024-08-12T09:39:00Z"/>
  <w16cex:commentExtensible w16cex:durableId="2A648126" w16cex:dateUtc="2024-08-12T09:40:00Z"/>
  <w16cex:commentExtensible w16cex:durableId="2A64812E" w16cex:dateUtc="2024-08-12T09:40:00Z"/>
  <w16cex:commentExtensible w16cex:durableId="2A64814D" w16cex:dateUtc="2024-08-12T09:40:00Z"/>
  <w16cex:commentExtensible w16cex:durableId="2A648134" w16cex:dateUtc="2024-08-12T09:40:00Z"/>
  <w16cex:commentExtensible w16cex:durableId="2A64815D" w16cex:dateUtc="2024-08-12T09:41:00Z"/>
  <w16cex:commentExtensible w16cex:durableId="2A648175" w16cex:dateUtc="2024-08-12T09:41:00Z"/>
  <w16cex:commentExtensible w16cex:durableId="2A660D7B" w16cex:dateUtc="2024-08-13T13:51:00Z"/>
  <w16cex:commentExtensible w16cex:durableId="2A648196" w16cex:dateUtc="2024-08-12T09:41:00Z"/>
  <w16cex:commentExtensible w16cex:durableId="2A6481C7" w16cex:dateUtc="2024-08-12T09:42:00Z"/>
  <w16cex:commentExtensible w16cex:durableId="2A65E483" w16cex:dateUtc="2024-08-13T10:56:00Z"/>
  <w16cex:commentExtensible w16cex:durableId="2A6481DC" w16cex:dateUtc="2024-08-12T09:43:00Z"/>
  <w16cex:commentExtensible w16cex:durableId="2A6481F7" w16cex:dateUtc="2024-08-12T09:43:00Z"/>
  <w16cex:commentExtensible w16cex:durableId="2A648206" w16cex:dateUtc="2024-08-12T09:43:00Z"/>
  <w16cex:commentExtensible w16cex:durableId="2A648214" w16cex:dateUtc="2024-08-12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0C1507" w16cid:durableId="2A647E63"/>
  <w16cid:commentId w16cid:paraId="36ABAD07" w16cid:durableId="2A647E8D"/>
  <w16cid:commentId w16cid:paraId="7FC9CB86" w16cid:durableId="2A5F4544"/>
  <w16cid:commentId w16cid:paraId="040D5EDF" w16cid:durableId="2A647F0F"/>
  <w16cid:commentId w16cid:paraId="61E217EF" w16cid:durableId="2A647F22"/>
  <w16cid:commentId w16cid:paraId="641018B4" w16cid:durableId="2A66FBE5"/>
  <w16cid:commentId w16cid:paraId="63E34970" w16cid:durableId="2A647F5A"/>
  <w16cid:commentId w16cid:paraId="498847E7" w16cid:durableId="2A647F6E"/>
  <w16cid:commentId w16cid:paraId="6C4DAAF6" w16cid:durableId="2A647F8A"/>
  <w16cid:commentId w16cid:paraId="2DF34577" w16cid:durableId="2A5F63E3"/>
  <w16cid:commentId w16cid:paraId="101C66DA" w16cid:durableId="2A647FE7"/>
  <w16cid:commentId w16cid:paraId="79287BC1" w16cid:durableId="2A647FF9"/>
  <w16cid:commentId w16cid:paraId="2D6CD7B0" w16cid:durableId="2A65A798"/>
  <w16cid:commentId w16cid:paraId="713C06BD" w16cid:durableId="2A64802E"/>
  <w16cid:commentId w16cid:paraId="16368B3E" w16cid:durableId="2A648055"/>
  <w16cid:commentId w16cid:paraId="4D3D0AF7" w16cid:durableId="2A648071"/>
  <w16cid:commentId w16cid:paraId="76BB1B37" w16cid:durableId="2A5F688B"/>
  <w16cid:commentId w16cid:paraId="1029C495" w16cid:durableId="2A6480BF"/>
  <w16cid:commentId w16cid:paraId="6093B022" w16cid:durableId="2A6480D8"/>
  <w16cid:commentId w16cid:paraId="3DA420E5" w16cid:durableId="2A6480E4"/>
  <w16cid:commentId w16cid:paraId="7EB90EFC" w16cid:durableId="2A648118"/>
  <w16cid:commentId w16cid:paraId="0DECB7FA" w16cid:durableId="2A648126"/>
  <w16cid:commentId w16cid:paraId="73981221" w16cid:durableId="2A64812E"/>
  <w16cid:commentId w16cid:paraId="74DE28DC" w16cid:durableId="2A64814D"/>
  <w16cid:commentId w16cid:paraId="6409B278" w16cid:durableId="2A648134"/>
  <w16cid:commentId w16cid:paraId="372D0AF9" w16cid:durableId="2A64815D"/>
  <w16cid:commentId w16cid:paraId="1B88583E" w16cid:durableId="2A648175"/>
  <w16cid:commentId w16cid:paraId="18DB28E3" w16cid:durableId="2A660D7B"/>
  <w16cid:commentId w16cid:paraId="2FAA25FC" w16cid:durableId="2A648196"/>
  <w16cid:commentId w16cid:paraId="7672ACFE" w16cid:durableId="2A6481C7"/>
  <w16cid:commentId w16cid:paraId="0878293F" w16cid:durableId="2A65E483"/>
  <w16cid:commentId w16cid:paraId="44211185" w16cid:durableId="2A6481DC"/>
  <w16cid:commentId w16cid:paraId="0848651A" w16cid:durableId="2A6481F7"/>
  <w16cid:commentId w16cid:paraId="0CC3D9A8" w16cid:durableId="2A648206"/>
  <w16cid:commentId w16cid:paraId="09F5279C" w16cid:durableId="2A6482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187BD" w14:textId="77777777" w:rsidR="00FC29D8" w:rsidRDefault="00FC29D8" w:rsidP="002C211F">
      <w:r>
        <w:separator/>
      </w:r>
    </w:p>
  </w:endnote>
  <w:endnote w:type="continuationSeparator" w:id="0">
    <w:p w14:paraId="09A0C739" w14:textId="77777777" w:rsidR="00FC29D8" w:rsidRDefault="00FC29D8" w:rsidP="002C211F">
      <w:r>
        <w:continuationSeparator/>
      </w:r>
    </w:p>
  </w:endnote>
  <w:endnote w:type="continuationNotice" w:id="1">
    <w:p w14:paraId="52BC720A" w14:textId="77777777" w:rsidR="00FC29D8" w:rsidRDefault="00FC2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940733"/>
      <w:docPartObj>
        <w:docPartGallery w:val="Page Numbers (Bottom of Page)"/>
        <w:docPartUnique/>
      </w:docPartObj>
    </w:sdtPr>
    <w:sdtEndPr/>
    <w:sdtContent>
      <w:p w14:paraId="0597687A" w14:textId="50CD6C80" w:rsidR="002C211F" w:rsidRDefault="002C211F">
        <w:pPr>
          <w:pStyle w:val="Jalus"/>
          <w:jc w:val="center"/>
        </w:pPr>
        <w:r>
          <w:fldChar w:fldCharType="begin"/>
        </w:r>
        <w:r>
          <w:instrText>PAGE   \* MERGEFORMAT</w:instrText>
        </w:r>
        <w:r>
          <w:fldChar w:fldCharType="separate"/>
        </w:r>
        <w:r>
          <w:t>2</w:t>
        </w:r>
        <w:r>
          <w:fldChar w:fldCharType="end"/>
        </w:r>
      </w:p>
    </w:sdtContent>
  </w:sdt>
  <w:p w14:paraId="2632B668" w14:textId="77777777" w:rsidR="002C211F" w:rsidRDefault="002C211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CBE30" w14:textId="77777777" w:rsidR="00FC29D8" w:rsidRDefault="00FC29D8" w:rsidP="002C211F">
      <w:r>
        <w:separator/>
      </w:r>
    </w:p>
  </w:footnote>
  <w:footnote w:type="continuationSeparator" w:id="0">
    <w:p w14:paraId="1BC5F882" w14:textId="77777777" w:rsidR="00FC29D8" w:rsidRDefault="00FC29D8" w:rsidP="002C211F">
      <w:r>
        <w:continuationSeparator/>
      </w:r>
    </w:p>
  </w:footnote>
  <w:footnote w:type="continuationNotice" w:id="1">
    <w:p w14:paraId="3F560979" w14:textId="77777777" w:rsidR="00FC29D8" w:rsidRDefault="00FC29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93123"/>
    <w:multiLevelType w:val="hybridMultilevel"/>
    <w:tmpl w:val="B24C9D4A"/>
    <w:lvl w:ilvl="0" w:tplc="04250011">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 w15:restartNumberingAfterBreak="0">
    <w:nsid w:val="21556A64"/>
    <w:multiLevelType w:val="hybridMultilevel"/>
    <w:tmpl w:val="A48C1644"/>
    <w:lvl w:ilvl="0" w:tplc="846A4D50">
      <w:start w:val="1"/>
      <w:numFmt w:val="decimal"/>
      <w:lvlText w:val="%1)"/>
      <w:lvlJc w:val="left"/>
      <w:pPr>
        <w:ind w:left="1020" w:hanging="360"/>
      </w:pPr>
    </w:lvl>
    <w:lvl w:ilvl="1" w:tplc="8E606F0E">
      <w:start w:val="1"/>
      <w:numFmt w:val="decimal"/>
      <w:lvlText w:val="%2)"/>
      <w:lvlJc w:val="left"/>
      <w:pPr>
        <w:ind w:left="1020" w:hanging="360"/>
      </w:pPr>
    </w:lvl>
    <w:lvl w:ilvl="2" w:tplc="E9DAE71C">
      <w:start w:val="1"/>
      <w:numFmt w:val="decimal"/>
      <w:lvlText w:val="%3)"/>
      <w:lvlJc w:val="left"/>
      <w:pPr>
        <w:ind w:left="1020" w:hanging="360"/>
      </w:pPr>
    </w:lvl>
    <w:lvl w:ilvl="3" w:tplc="E37CB22C">
      <w:start w:val="1"/>
      <w:numFmt w:val="decimal"/>
      <w:lvlText w:val="%4)"/>
      <w:lvlJc w:val="left"/>
      <w:pPr>
        <w:ind w:left="1020" w:hanging="360"/>
      </w:pPr>
    </w:lvl>
    <w:lvl w:ilvl="4" w:tplc="E6FA8D22">
      <w:start w:val="1"/>
      <w:numFmt w:val="decimal"/>
      <w:lvlText w:val="%5)"/>
      <w:lvlJc w:val="left"/>
      <w:pPr>
        <w:ind w:left="1020" w:hanging="360"/>
      </w:pPr>
    </w:lvl>
    <w:lvl w:ilvl="5" w:tplc="F970E8D0">
      <w:start w:val="1"/>
      <w:numFmt w:val="decimal"/>
      <w:lvlText w:val="%6)"/>
      <w:lvlJc w:val="left"/>
      <w:pPr>
        <w:ind w:left="1020" w:hanging="360"/>
      </w:pPr>
    </w:lvl>
    <w:lvl w:ilvl="6" w:tplc="2CBED99A">
      <w:start w:val="1"/>
      <w:numFmt w:val="decimal"/>
      <w:lvlText w:val="%7)"/>
      <w:lvlJc w:val="left"/>
      <w:pPr>
        <w:ind w:left="1020" w:hanging="360"/>
      </w:pPr>
    </w:lvl>
    <w:lvl w:ilvl="7" w:tplc="842AE024">
      <w:start w:val="1"/>
      <w:numFmt w:val="decimal"/>
      <w:lvlText w:val="%8)"/>
      <w:lvlJc w:val="left"/>
      <w:pPr>
        <w:ind w:left="1020" w:hanging="360"/>
      </w:pPr>
    </w:lvl>
    <w:lvl w:ilvl="8" w:tplc="5D4A62D6">
      <w:start w:val="1"/>
      <w:numFmt w:val="decimal"/>
      <w:lvlText w:val="%9)"/>
      <w:lvlJc w:val="left"/>
      <w:pPr>
        <w:ind w:left="1020" w:hanging="360"/>
      </w:pPr>
    </w:lvl>
  </w:abstractNum>
  <w:abstractNum w:abstractNumId="2" w15:restartNumberingAfterBreak="0">
    <w:nsid w:val="579B2E8A"/>
    <w:multiLevelType w:val="hybridMultilevel"/>
    <w:tmpl w:val="353C9086"/>
    <w:lvl w:ilvl="0" w:tplc="DA2A0ED8">
      <w:start w:val="1"/>
      <w:numFmt w:val="decimal"/>
      <w:lvlText w:val="%1."/>
      <w:lvlJc w:val="left"/>
      <w:pPr>
        <w:ind w:left="1020" w:hanging="360"/>
      </w:pPr>
    </w:lvl>
    <w:lvl w:ilvl="1" w:tplc="E84EB062">
      <w:start w:val="1"/>
      <w:numFmt w:val="decimal"/>
      <w:lvlText w:val="%2."/>
      <w:lvlJc w:val="left"/>
      <w:pPr>
        <w:ind w:left="1020" w:hanging="360"/>
      </w:pPr>
    </w:lvl>
    <w:lvl w:ilvl="2" w:tplc="18CEE006">
      <w:start w:val="1"/>
      <w:numFmt w:val="decimal"/>
      <w:lvlText w:val="%3."/>
      <w:lvlJc w:val="left"/>
      <w:pPr>
        <w:ind w:left="1020" w:hanging="360"/>
      </w:pPr>
    </w:lvl>
    <w:lvl w:ilvl="3" w:tplc="D1681632">
      <w:start w:val="1"/>
      <w:numFmt w:val="decimal"/>
      <w:lvlText w:val="%4."/>
      <w:lvlJc w:val="left"/>
      <w:pPr>
        <w:ind w:left="1020" w:hanging="360"/>
      </w:pPr>
    </w:lvl>
    <w:lvl w:ilvl="4" w:tplc="CABC3956">
      <w:start w:val="1"/>
      <w:numFmt w:val="decimal"/>
      <w:lvlText w:val="%5."/>
      <w:lvlJc w:val="left"/>
      <w:pPr>
        <w:ind w:left="1020" w:hanging="360"/>
      </w:pPr>
    </w:lvl>
    <w:lvl w:ilvl="5" w:tplc="F7C2755E">
      <w:start w:val="1"/>
      <w:numFmt w:val="decimal"/>
      <w:lvlText w:val="%6."/>
      <w:lvlJc w:val="left"/>
      <w:pPr>
        <w:ind w:left="1020" w:hanging="360"/>
      </w:pPr>
    </w:lvl>
    <w:lvl w:ilvl="6" w:tplc="012EA3C8">
      <w:start w:val="1"/>
      <w:numFmt w:val="decimal"/>
      <w:lvlText w:val="%7."/>
      <w:lvlJc w:val="left"/>
      <w:pPr>
        <w:ind w:left="1020" w:hanging="360"/>
      </w:pPr>
    </w:lvl>
    <w:lvl w:ilvl="7" w:tplc="9A24D2D0">
      <w:start w:val="1"/>
      <w:numFmt w:val="decimal"/>
      <w:lvlText w:val="%8."/>
      <w:lvlJc w:val="left"/>
      <w:pPr>
        <w:ind w:left="1020" w:hanging="360"/>
      </w:pPr>
    </w:lvl>
    <w:lvl w:ilvl="8" w:tplc="352E9348">
      <w:start w:val="1"/>
      <w:numFmt w:val="decimal"/>
      <w:lvlText w:val="%9."/>
      <w:lvlJc w:val="left"/>
      <w:pPr>
        <w:ind w:left="1020" w:hanging="360"/>
      </w:pPr>
    </w:lvl>
  </w:abstractNum>
  <w:num w:numId="1" w16cid:durableId="311830021">
    <w:abstractNumId w:val="0"/>
  </w:num>
  <w:num w:numId="2" w16cid:durableId="365101545">
    <w:abstractNumId w:val="1"/>
  </w:num>
  <w:num w:numId="3" w16cid:durableId="152289134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8B"/>
    <w:rsid w:val="000111F4"/>
    <w:rsid w:val="00011612"/>
    <w:rsid w:val="00011E53"/>
    <w:rsid w:val="00023E67"/>
    <w:rsid w:val="0004009C"/>
    <w:rsid w:val="00052A86"/>
    <w:rsid w:val="00053151"/>
    <w:rsid w:val="000608A7"/>
    <w:rsid w:val="00061397"/>
    <w:rsid w:val="00077FAF"/>
    <w:rsid w:val="00082711"/>
    <w:rsid w:val="00085C9C"/>
    <w:rsid w:val="000A03EA"/>
    <w:rsid w:val="000A641E"/>
    <w:rsid w:val="000B16C2"/>
    <w:rsid w:val="000C32AC"/>
    <w:rsid w:val="000C35EC"/>
    <w:rsid w:val="000C4970"/>
    <w:rsid w:val="000E4CD2"/>
    <w:rsid w:val="000E5408"/>
    <w:rsid w:val="000E7269"/>
    <w:rsid w:val="000F3C4E"/>
    <w:rsid w:val="00101A4D"/>
    <w:rsid w:val="001107F3"/>
    <w:rsid w:val="0013544A"/>
    <w:rsid w:val="00142A11"/>
    <w:rsid w:val="00147BB5"/>
    <w:rsid w:val="001541E9"/>
    <w:rsid w:val="0016067E"/>
    <w:rsid w:val="00172308"/>
    <w:rsid w:val="001765B6"/>
    <w:rsid w:val="00197B38"/>
    <w:rsid w:val="001B1BFC"/>
    <w:rsid w:val="001B2E0E"/>
    <w:rsid w:val="001B32EF"/>
    <w:rsid w:val="001C6BE4"/>
    <w:rsid w:val="001D0300"/>
    <w:rsid w:val="001E3085"/>
    <w:rsid w:val="001E583C"/>
    <w:rsid w:val="001F2A47"/>
    <w:rsid w:val="001F62E5"/>
    <w:rsid w:val="00201401"/>
    <w:rsid w:val="002123FA"/>
    <w:rsid w:val="00212B93"/>
    <w:rsid w:val="00216D44"/>
    <w:rsid w:val="00222636"/>
    <w:rsid w:val="002429C3"/>
    <w:rsid w:val="00244430"/>
    <w:rsid w:val="002512D1"/>
    <w:rsid w:val="002641DF"/>
    <w:rsid w:val="00266531"/>
    <w:rsid w:val="002810B4"/>
    <w:rsid w:val="00283500"/>
    <w:rsid w:val="00283F8F"/>
    <w:rsid w:val="00286893"/>
    <w:rsid w:val="00292D02"/>
    <w:rsid w:val="00297C63"/>
    <w:rsid w:val="00297FCD"/>
    <w:rsid w:val="002A2A9C"/>
    <w:rsid w:val="002A5DAD"/>
    <w:rsid w:val="002C211F"/>
    <w:rsid w:val="002C288A"/>
    <w:rsid w:val="002C768C"/>
    <w:rsid w:val="002D2065"/>
    <w:rsid w:val="002D4754"/>
    <w:rsid w:val="002D531F"/>
    <w:rsid w:val="002D6600"/>
    <w:rsid w:val="002F35A6"/>
    <w:rsid w:val="002F7E29"/>
    <w:rsid w:val="00300425"/>
    <w:rsid w:val="00307D78"/>
    <w:rsid w:val="003145E0"/>
    <w:rsid w:val="00326371"/>
    <w:rsid w:val="003324B8"/>
    <w:rsid w:val="003369AF"/>
    <w:rsid w:val="0033762F"/>
    <w:rsid w:val="00352514"/>
    <w:rsid w:val="0036157D"/>
    <w:rsid w:val="003720E4"/>
    <w:rsid w:val="00374293"/>
    <w:rsid w:val="00374B2A"/>
    <w:rsid w:val="0037639B"/>
    <w:rsid w:val="00384B3D"/>
    <w:rsid w:val="00392D2B"/>
    <w:rsid w:val="00393195"/>
    <w:rsid w:val="003940EC"/>
    <w:rsid w:val="003963EB"/>
    <w:rsid w:val="003A7DA4"/>
    <w:rsid w:val="003B7BE1"/>
    <w:rsid w:val="003D119E"/>
    <w:rsid w:val="003E5A12"/>
    <w:rsid w:val="003E5E02"/>
    <w:rsid w:val="003F0A3F"/>
    <w:rsid w:val="003F4F32"/>
    <w:rsid w:val="00400621"/>
    <w:rsid w:val="00405D68"/>
    <w:rsid w:val="00413AD9"/>
    <w:rsid w:val="00417EB4"/>
    <w:rsid w:val="00421C7E"/>
    <w:rsid w:val="004315E6"/>
    <w:rsid w:val="0043419A"/>
    <w:rsid w:val="0043428A"/>
    <w:rsid w:val="00443956"/>
    <w:rsid w:val="0044721A"/>
    <w:rsid w:val="0045207D"/>
    <w:rsid w:val="00452865"/>
    <w:rsid w:val="004558DF"/>
    <w:rsid w:val="004561D8"/>
    <w:rsid w:val="0046171E"/>
    <w:rsid w:val="004624D2"/>
    <w:rsid w:val="0046743C"/>
    <w:rsid w:val="004740C6"/>
    <w:rsid w:val="00480334"/>
    <w:rsid w:val="00482020"/>
    <w:rsid w:val="0048288A"/>
    <w:rsid w:val="0048583F"/>
    <w:rsid w:val="00494B65"/>
    <w:rsid w:val="00496C4C"/>
    <w:rsid w:val="004B45B0"/>
    <w:rsid w:val="004B5EB0"/>
    <w:rsid w:val="004B7EB0"/>
    <w:rsid w:val="004C2B32"/>
    <w:rsid w:val="004C5FDA"/>
    <w:rsid w:val="004D210E"/>
    <w:rsid w:val="004D5792"/>
    <w:rsid w:val="004F1520"/>
    <w:rsid w:val="004F2425"/>
    <w:rsid w:val="004F3056"/>
    <w:rsid w:val="004F772C"/>
    <w:rsid w:val="005015A9"/>
    <w:rsid w:val="0050451F"/>
    <w:rsid w:val="005167FA"/>
    <w:rsid w:val="005202B6"/>
    <w:rsid w:val="00523A7F"/>
    <w:rsid w:val="00531AF5"/>
    <w:rsid w:val="00541B28"/>
    <w:rsid w:val="00542857"/>
    <w:rsid w:val="0054330D"/>
    <w:rsid w:val="005517C9"/>
    <w:rsid w:val="00552B5C"/>
    <w:rsid w:val="00556268"/>
    <w:rsid w:val="00556739"/>
    <w:rsid w:val="005572EC"/>
    <w:rsid w:val="005612D0"/>
    <w:rsid w:val="00563C63"/>
    <w:rsid w:val="00563FCB"/>
    <w:rsid w:val="00572ED3"/>
    <w:rsid w:val="00573389"/>
    <w:rsid w:val="00594430"/>
    <w:rsid w:val="00595F2F"/>
    <w:rsid w:val="005A5189"/>
    <w:rsid w:val="005B3AA9"/>
    <w:rsid w:val="005B597F"/>
    <w:rsid w:val="005B7186"/>
    <w:rsid w:val="005D2775"/>
    <w:rsid w:val="005D6257"/>
    <w:rsid w:val="005D77B3"/>
    <w:rsid w:val="005E3180"/>
    <w:rsid w:val="005F0835"/>
    <w:rsid w:val="005F254B"/>
    <w:rsid w:val="005F38BD"/>
    <w:rsid w:val="00603220"/>
    <w:rsid w:val="00603D30"/>
    <w:rsid w:val="00614E48"/>
    <w:rsid w:val="006378EB"/>
    <w:rsid w:val="00646AF3"/>
    <w:rsid w:val="00653FBD"/>
    <w:rsid w:val="0066024D"/>
    <w:rsid w:val="0066186E"/>
    <w:rsid w:val="00666D06"/>
    <w:rsid w:val="0067100E"/>
    <w:rsid w:val="00684006"/>
    <w:rsid w:val="00685F8F"/>
    <w:rsid w:val="00687B12"/>
    <w:rsid w:val="00692187"/>
    <w:rsid w:val="00695B90"/>
    <w:rsid w:val="006960EA"/>
    <w:rsid w:val="006A2515"/>
    <w:rsid w:val="006A683A"/>
    <w:rsid w:val="006B56DA"/>
    <w:rsid w:val="006C4086"/>
    <w:rsid w:val="006F2F83"/>
    <w:rsid w:val="006F5806"/>
    <w:rsid w:val="006F7ED4"/>
    <w:rsid w:val="00703C83"/>
    <w:rsid w:val="0071485E"/>
    <w:rsid w:val="0072342C"/>
    <w:rsid w:val="00750EAB"/>
    <w:rsid w:val="007540EB"/>
    <w:rsid w:val="0076111E"/>
    <w:rsid w:val="007637B9"/>
    <w:rsid w:val="0077658E"/>
    <w:rsid w:val="00782D6C"/>
    <w:rsid w:val="007C16AB"/>
    <w:rsid w:val="007C4AC5"/>
    <w:rsid w:val="007D391E"/>
    <w:rsid w:val="007D5174"/>
    <w:rsid w:val="007E617E"/>
    <w:rsid w:val="007E7322"/>
    <w:rsid w:val="007F1ECF"/>
    <w:rsid w:val="007F3DB6"/>
    <w:rsid w:val="00800200"/>
    <w:rsid w:val="00804742"/>
    <w:rsid w:val="0081184F"/>
    <w:rsid w:val="00812DC6"/>
    <w:rsid w:val="00815DCB"/>
    <w:rsid w:val="0082347F"/>
    <w:rsid w:val="00823C90"/>
    <w:rsid w:val="00825FD5"/>
    <w:rsid w:val="00827C92"/>
    <w:rsid w:val="00830632"/>
    <w:rsid w:val="008309B8"/>
    <w:rsid w:val="00855810"/>
    <w:rsid w:val="0086035C"/>
    <w:rsid w:val="0086146C"/>
    <w:rsid w:val="0086226D"/>
    <w:rsid w:val="008632F3"/>
    <w:rsid w:val="00865E07"/>
    <w:rsid w:val="00867AFA"/>
    <w:rsid w:val="00871ED6"/>
    <w:rsid w:val="00875DFA"/>
    <w:rsid w:val="00875EE2"/>
    <w:rsid w:val="00876ACA"/>
    <w:rsid w:val="00881B4B"/>
    <w:rsid w:val="00895F4B"/>
    <w:rsid w:val="008A0566"/>
    <w:rsid w:val="008B7493"/>
    <w:rsid w:val="008B7BE8"/>
    <w:rsid w:val="008C20C4"/>
    <w:rsid w:val="008D1421"/>
    <w:rsid w:val="008D2ABE"/>
    <w:rsid w:val="008F4574"/>
    <w:rsid w:val="00900A71"/>
    <w:rsid w:val="009116DA"/>
    <w:rsid w:val="0091264F"/>
    <w:rsid w:val="00916D16"/>
    <w:rsid w:val="00917F5F"/>
    <w:rsid w:val="00922339"/>
    <w:rsid w:val="00931454"/>
    <w:rsid w:val="00935C63"/>
    <w:rsid w:val="0094481D"/>
    <w:rsid w:val="00950EF8"/>
    <w:rsid w:val="00954338"/>
    <w:rsid w:val="00966D0E"/>
    <w:rsid w:val="0098097D"/>
    <w:rsid w:val="0099074F"/>
    <w:rsid w:val="009912A8"/>
    <w:rsid w:val="009A75A0"/>
    <w:rsid w:val="009B2CE1"/>
    <w:rsid w:val="009B4F6C"/>
    <w:rsid w:val="009B6E5D"/>
    <w:rsid w:val="009C161D"/>
    <w:rsid w:val="009C5538"/>
    <w:rsid w:val="009C5795"/>
    <w:rsid w:val="009C7817"/>
    <w:rsid w:val="009D5A56"/>
    <w:rsid w:val="009E29D3"/>
    <w:rsid w:val="009E4CF1"/>
    <w:rsid w:val="009E54D5"/>
    <w:rsid w:val="009F7605"/>
    <w:rsid w:val="00A06539"/>
    <w:rsid w:val="00A10CE1"/>
    <w:rsid w:val="00A10DB7"/>
    <w:rsid w:val="00A12149"/>
    <w:rsid w:val="00A21E9D"/>
    <w:rsid w:val="00A23932"/>
    <w:rsid w:val="00A25583"/>
    <w:rsid w:val="00A25C3F"/>
    <w:rsid w:val="00A26152"/>
    <w:rsid w:val="00A3478B"/>
    <w:rsid w:val="00A356BE"/>
    <w:rsid w:val="00A40BB0"/>
    <w:rsid w:val="00A60F59"/>
    <w:rsid w:val="00A70D7A"/>
    <w:rsid w:val="00A72BC6"/>
    <w:rsid w:val="00A73F0B"/>
    <w:rsid w:val="00A754A9"/>
    <w:rsid w:val="00A77CD9"/>
    <w:rsid w:val="00A80171"/>
    <w:rsid w:val="00A82AEB"/>
    <w:rsid w:val="00A82BBD"/>
    <w:rsid w:val="00A85E1F"/>
    <w:rsid w:val="00A94751"/>
    <w:rsid w:val="00AA4D90"/>
    <w:rsid w:val="00AB3800"/>
    <w:rsid w:val="00AB3CC9"/>
    <w:rsid w:val="00AB7BFD"/>
    <w:rsid w:val="00AC3695"/>
    <w:rsid w:val="00AC3F3F"/>
    <w:rsid w:val="00AC774B"/>
    <w:rsid w:val="00AD47F8"/>
    <w:rsid w:val="00AE2C02"/>
    <w:rsid w:val="00AE2FF8"/>
    <w:rsid w:val="00AF0786"/>
    <w:rsid w:val="00AF5D7E"/>
    <w:rsid w:val="00AF6EB6"/>
    <w:rsid w:val="00AF774F"/>
    <w:rsid w:val="00B2436F"/>
    <w:rsid w:val="00B30E17"/>
    <w:rsid w:val="00B55482"/>
    <w:rsid w:val="00B64E12"/>
    <w:rsid w:val="00B66DF0"/>
    <w:rsid w:val="00B82025"/>
    <w:rsid w:val="00B8648A"/>
    <w:rsid w:val="00B8658F"/>
    <w:rsid w:val="00B87472"/>
    <w:rsid w:val="00B94342"/>
    <w:rsid w:val="00B96026"/>
    <w:rsid w:val="00B9653B"/>
    <w:rsid w:val="00B97A50"/>
    <w:rsid w:val="00BA66D4"/>
    <w:rsid w:val="00BB365C"/>
    <w:rsid w:val="00BC66DF"/>
    <w:rsid w:val="00BD074D"/>
    <w:rsid w:val="00BD0818"/>
    <w:rsid w:val="00BD4E58"/>
    <w:rsid w:val="00BD5641"/>
    <w:rsid w:val="00BD7980"/>
    <w:rsid w:val="00BF64EC"/>
    <w:rsid w:val="00BF6D2E"/>
    <w:rsid w:val="00C04EDC"/>
    <w:rsid w:val="00C216DD"/>
    <w:rsid w:val="00C26163"/>
    <w:rsid w:val="00C36B68"/>
    <w:rsid w:val="00C36BD7"/>
    <w:rsid w:val="00C459D3"/>
    <w:rsid w:val="00C47822"/>
    <w:rsid w:val="00C5038A"/>
    <w:rsid w:val="00C525D9"/>
    <w:rsid w:val="00C54B54"/>
    <w:rsid w:val="00C65638"/>
    <w:rsid w:val="00C80419"/>
    <w:rsid w:val="00C9379A"/>
    <w:rsid w:val="00C951CE"/>
    <w:rsid w:val="00C968D7"/>
    <w:rsid w:val="00C96A9E"/>
    <w:rsid w:val="00CA3032"/>
    <w:rsid w:val="00CA54CC"/>
    <w:rsid w:val="00CA79C1"/>
    <w:rsid w:val="00CC06D5"/>
    <w:rsid w:val="00CC512F"/>
    <w:rsid w:val="00CC7E0E"/>
    <w:rsid w:val="00CD09D6"/>
    <w:rsid w:val="00CE1F43"/>
    <w:rsid w:val="00CE2773"/>
    <w:rsid w:val="00CE6865"/>
    <w:rsid w:val="00CE6B00"/>
    <w:rsid w:val="00CF7361"/>
    <w:rsid w:val="00D06995"/>
    <w:rsid w:val="00D12DEE"/>
    <w:rsid w:val="00D17A84"/>
    <w:rsid w:val="00D3774C"/>
    <w:rsid w:val="00D51A14"/>
    <w:rsid w:val="00D647E7"/>
    <w:rsid w:val="00D65F88"/>
    <w:rsid w:val="00D70FDB"/>
    <w:rsid w:val="00D73488"/>
    <w:rsid w:val="00D76C16"/>
    <w:rsid w:val="00D81999"/>
    <w:rsid w:val="00D85BB8"/>
    <w:rsid w:val="00D91B3F"/>
    <w:rsid w:val="00D9208B"/>
    <w:rsid w:val="00DA0535"/>
    <w:rsid w:val="00DA133D"/>
    <w:rsid w:val="00DA47BA"/>
    <w:rsid w:val="00DA6307"/>
    <w:rsid w:val="00DB44A7"/>
    <w:rsid w:val="00DC23BC"/>
    <w:rsid w:val="00DC3B51"/>
    <w:rsid w:val="00DC45D8"/>
    <w:rsid w:val="00DC6B5D"/>
    <w:rsid w:val="00DD21CF"/>
    <w:rsid w:val="00DE4942"/>
    <w:rsid w:val="00DE5858"/>
    <w:rsid w:val="00DF225D"/>
    <w:rsid w:val="00DF2E11"/>
    <w:rsid w:val="00DF6AA2"/>
    <w:rsid w:val="00DF7F32"/>
    <w:rsid w:val="00E012F1"/>
    <w:rsid w:val="00E040D7"/>
    <w:rsid w:val="00E047FD"/>
    <w:rsid w:val="00E128EC"/>
    <w:rsid w:val="00E14131"/>
    <w:rsid w:val="00E15B2F"/>
    <w:rsid w:val="00E15E4F"/>
    <w:rsid w:val="00E17C5C"/>
    <w:rsid w:val="00E21EF7"/>
    <w:rsid w:val="00E34669"/>
    <w:rsid w:val="00E4036C"/>
    <w:rsid w:val="00E61FD3"/>
    <w:rsid w:val="00E76DC2"/>
    <w:rsid w:val="00E836CB"/>
    <w:rsid w:val="00E84F9C"/>
    <w:rsid w:val="00E86610"/>
    <w:rsid w:val="00E97490"/>
    <w:rsid w:val="00EB3548"/>
    <w:rsid w:val="00EB6123"/>
    <w:rsid w:val="00EC095C"/>
    <w:rsid w:val="00EC1DA6"/>
    <w:rsid w:val="00EC4540"/>
    <w:rsid w:val="00ED0FB1"/>
    <w:rsid w:val="00EE00B3"/>
    <w:rsid w:val="00EE2D60"/>
    <w:rsid w:val="00EE5D52"/>
    <w:rsid w:val="00EF602C"/>
    <w:rsid w:val="00F005AE"/>
    <w:rsid w:val="00F040DA"/>
    <w:rsid w:val="00F34A08"/>
    <w:rsid w:val="00F37BB6"/>
    <w:rsid w:val="00F825C5"/>
    <w:rsid w:val="00F9048D"/>
    <w:rsid w:val="00F958F4"/>
    <w:rsid w:val="00FA0854"/>
    <w:rsid w:val="00FB0987"/>
    <w:rsid w:val="00FB1771"/>
    <w:rsid w:val="00FB4EF6"/>
    <w:rsid w:val="00FC29D8"/>
    <w:rsid w:val="00FC507C"/>
    <w:rsid w:val="00FD16C1"/>
    <w:rsid w:val="00FD361E"/>
    <w:rsid w:val="00FE53CE"/>
    <w:rsid w:val="00FE7AE2"/>
    <w:rsid w:val="00FF2711"/>
    <w:rsid w:val="00FF6BC9"/>
    <w:rsid w:val="6AA457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1C361"/>
  <w15:chartTrackingRefBased/>
  <w15:docId w15:val="{F595C975-004F-41E6-BA53-A9B8D6B11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6B68"/>
  </w:style>
  <w:style w:type="paragraph" w:styleId="Pealkiri3">
    <w:name w:val="heading 3"/>
    <w:basedOn w:val="Normaallaad"/>
    <w:link w:val="Pealkiri3Mrk"/>
    <w:uiPriority w:val="9"/>
    <w:qFormat/>
    <w:rsid w:val="00D9208B"/>
    <w:pPr>
      <w:spacing w:before="100" w:beforeAutospacing="1" w:after="100" w:afterAutospacing="1"/>
      <w:outlineLvl w:val="2"/>
    </w:pPr>
    <w:rPr>
      <w:rFonts w:eastAsia="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D9208B"/>
    <w:rPr>
      <w:rFonts w:eastAsia="Times New Roman"/>
      <w:b/>
      <w:bCs/>
      <w:kern w:val="0"/>
      <w:sz w:val="27"/>
      <w:szCs w:val="27"/>
      <w:lang w:eastAsia="et-EE"/>
      <w14:ligatures w14:val="none"/>
    </w:rPr>
  </w:style>
  <w:style w:type="numbering" w:customStyle="1" w:styleId="Loendita1">
    <w:name w:val="Loendita1"/>
    <w:next w:val="Loendita"/>
    <w:uiPriority w:val="99"/>
    <w:semiHidden/>
    <w:unhideWhenUsed/>
    <w:rsid w:val="00D9208B"/>
  </w:style>
  <w:style w:type="character" w:styleId="Kommentaariviide">
    <w:name w:val="annotation reference"/>
    <w:basedOn w:val="Liguvaikefont"/>
    <w:uiPriority w:val="99"/>
    <w:semiHidden/>
    <w:unhideWhenUsed/>
    <w:rsid w:val="00D9208B"/>
    <w:rPr>
      <w:sz w:val="16"/>
      <w:szCs w:val="16"/>
    </w:rPr>
  </w:style>
  <w:style w:type="paragraph" w:styleId="Kommentaaritekst">
    <w:name w:val="annotation text"/>
    <w:basedOn w:val="Normaallaad"/>
    <w:link w:val="KommentaaritekstMrk"/>
    <w:uiPriority w:val="99"/>
    <w:unhideWhenUsed/>
    <w:rsid w:val="00D9208B"/>
    <w:rPr>
      <w:kern w:val="0"/>
      <w:sz w:val="20"/>
      <w:szCs w:val="20"/>
      <w14:ligatures w14:val="none"/>
    </w:rPr>
  </w:style>
  <w:style w:type="character" w:customStyle="1" w:styleId="KommentaaritekstMrk">
    <w:name w:val="Kommentaari tekst Märk"/>
    <w:basedOn w:val="Liguvaikefont"/>
    <w:link w:val="Kommentaaritekst"/>
    <w:uiPriority w:val="99"/>
    <w:rsid w:val="00D9208B"/>
    <w:rPr>
      <w:kern w:val="0"/>
      <w:sz w:val="20"/>
      <w:szCs w:val="20"/>
      <w14:ligatures w14:val="none"/>
    </w:rPr>
  </w:style>
  <w:style w:type="paragraph" w:styleId="Loendilik">
    <w:name w:val="List Paragraph"/>
    <w:basedOn w:val="Normaallaad"/>
    <w:uiPriority w:val="34"/>
    <w:qFormat/>
    <w:rsid w:val="00D9208B"/>
    <w:pPr>
      <w:ind w:left="720"/>
      <w:contextualSpacing/>
    </w:pPr>
    <w:rPr>
      <w:rFonts w:eastAsia="Calibri"/>
      <w:kern w:val="0"/>
      <w14:ligatures w14:val="none"/>
    </w:rPr>
  </w:style>
  <w:style w:type="paragraph" w:styleId="Kommentaariteema">
    <w:name w:val="annotation subject"/>
    <w:basedOn w:val="Kommentaaritekst"/>
    <w:next w:val="Kommentaaritekst"/>
    <w:link w:val="KommentaariteemaMrk"/>
    <w:uiPriority w:val="99"/>
    <w:semiHidden/>
    <w:unhideWhenUsed/>
    <w:rsid w:val="00D9208B"/>
    <w:rPr>
      <w:rFonts w:eastAsia="Calibri"/>
      <w:b/>
      <w:bCs/>
    </w:rPr>
  </w:style>
  <w:style w:type="character" w:customStyle="1" w:styleId="KommentaariteemaMrk">
    <w:name w:val="Kommentaari teema Märk"/>
    <w:basedOn w:val="KommentaaritekstMrk"/>
    <w:link w:val="Kommentaariteema"/>
    <w:uiPriority w:val="99"/>
    <w:semiHidden/>
    <w:rsid w:val="00D9208B"/>
    <w:rPr>
      <w:rFonts w:eastAsia="Calibri"/>
      <w:b/>
      <w:bCs/>
      <w:kern w:val="0"/>
      <w:sz w:val="20"/>
      <w:szCs w:val="20"/>
      <w14:ligatures w14:val="none"/>
    </w:rPr>
  </w:style>
  <w:style w:type="paragraph" w:styleId="Redaktsioon">
    <w:name w:val="Revision"/>
    <w:hidden/>
    <w:uiPriority w:val="99"/>
    <w:semiHidden/>
    <w:rsid w:val="00D9208B"/>
    <w:rPr>
      <w:rFonts w:eastAsia="Calibri"/>
      <w:kern w:val="0"/>
      <w14:ligatures w14:val="none"/>
    </w:rPr>
  </w:style>
  <w:style w:type="paragraph" w:styleId="Pis">
    <w:name w:val="header"/>
    <w:basedOn w:val="Normaallaad"/>
    <w:link w:val="PisMrk"/>
    <w:uiPriority w:val="99"/>
    <w:unhideWhenUsed/>
    <w:rsid w:val="00D9208B"/>
    <w:pPr>
      <w:tabs>
        <w:tab w:val="center" w:pos="4536"/>
        <w:tab w:val="right" w:pos="9072"/>
      </w:tabs>
    </w:pPr>
    <w:rPr>
      <w:rFonts w:eastAsia="Calibri"/>
      <w:kern w:val="0"/>
      <w14:ligatures w14:val="none"/>
    </w:rPr>
  </w:style>
  <w:style w:type="character" w:customStyle="1" w:styleId="PisMrk">
    <w:name w:val="Päis Märk"/>
    <w:basedOn w:val="Liguvaikefont"/>
    <w:link w:val="Pis"/>
    <w:uiPriority w:val="99"/>
    <w:rsid w:val="00D9208B"/>
    <w:rPr>
      <w:rFonts w:eastAsia="Calibri"/>
      <w:kern w:val="0"/>
      <w14:ligatures w14:val="none"/>
    </w:rPr>
  </w:style>
  <w:style w:type="paragraph" w:styleId="Jalus">
    <w:name w:val="footer"/>
    <w:basedOn w:val="Normaallaad"/>
    <w:link w:val="JalusMrk"/>
    <w:uiPriority w:val="99"/>
    <w:unhideWhenUsed/>
    <w:rsid w:val="00D9208B"/>
    <w:pPr>
      <w:tabs>
        <w:tab w:val="center" w:pos="4536"/>
        <w:tab w:val="right" w:pos="9072"/>
      </w:tabs>
    </w:pPr>
    <w:rPr>
      <w:rFonts w:eastAsia="Calibri"/>
      <w:kern w:val="0"/>
      <w14:ligatures w14:val="none"/>
    </w:rPr>
  </w:style>
  <w:style w:type="character" w:customStyle="1" w:styleId="JalusMrk">
    <w:name w:val="Jalus Märk"/>
    <w:basedOn w:val="Liguvaikefont"/>
    <w:link w:val="Jalus"/>
    <w:uiPriority w:val="99"/>
    <w:rsid w:val="00D9208B"/>
    <w:rPr>
      <w:rFonts w:eastAsia="Calibri"/>
      <w:kern w:val="0"/>
      <w14:ligatures w14:val="none"/>
    </w:rPr>
  </w:style>
  <w:style w:type="character" w:styleId="Hperlink">
    <w:name w:val="Hyperlink"/>
    <w:basedOn w:val="Liguvaikefont"/>
    <w:uiPriority w:val="99"/>
    <w:unhideWhenUsed/>
    <w:rsid w:val="00D9208B"/>
    <w:rPr>
      <w:color w:val="0000FF"/>
      <w:u w:val="single"/>
    </w:rPr>
  </w:style>
  <w:style w:type="character" w:styleId="Lahendamatamainimine">
    <w:name w:val="Unresolved Mention"/>
    <w:basedOn w:val="Liguvaikefont"/>
    <w:uiPriority w:val="99"/>
    <w:semiHidden/>
    <w:unhideWhenUsed/>
    <w:rsid w:val="00D9208B"/>
    <w:rPr>
      <w:color w:val="605E5C"/>
      <w:shd w:val="clear" w:color="auto" w:fill="E1DFDD"/>
    </w:rPr>
  </w:style>
  <w:style w:type="character" w:customStyle="1" w:styleId="cf01">
    <w:name w:val="cf01"/>
    <w:basedOn w:val="Liguvaikefont"/>
    <w:rsid w:val="00D9208B"/>
    <w:rPr>
      <w:rFonts w:ascii="Segoe UI" w:hAnsi="Segoe UI" w:cs="Segoe UI" w:hint="default"/>
      <w:color w:val="FF0000"/>
      <w:sz w:val="18"/>
      <w:szCs w:val="18"/>
    </w:rPr>
  </w:style>
  <w:style w:type="character" w:styleId="Tugev">
    <w:name w:val="Strong"/>
    <w:basedOn w:val="Liguvaikefont"/>
    <w:uiPriority w:val="22"/>
    <w:qFormat/>
    <w:rsid w:val="00D9208B"/>
    <w:rPr>
      <w:b/>
      <w:bCs/>
    </w:rPr>
  </w:style>
  <w:style w:type="paragraph" w:styleId="Normaallaadveeb">
    <w:name w:val="Normal (Web)"/>
    <w:basedOn w:val="Normaallaad"/>
    <w:uiPriority w:val="99"/>
    <w:semiHidden/>
    <w:unhideWhenUsed/>
    <w:rsid w:val="00D9208B"/>
    <w:pPr>
      <w:spacing w:before="100" w:beforeAutospacing="1" w:after="100" w:afterAutospacing="1"/>
    </w:pPr>
    <w:rPr>
      <w:rFonts w:eastAsia="Times New Roman"/>
      <w:kern w:val="0"/>
      <w:lang w:eastAsia="et-EE"/>
      <w14:ligatures w14:val="none"/>
    </w:rPr>
  </w:style>
  <w:style w:type="table" w:styleId="Kontuurtabel">
    <w:name w:val="Table Grid"/>
    <w:basedOn w:val="Normaaltabel"/>
    <w:uiPriority w:val="39"/>
    <w:rsid w:val="00DB4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allaad"/>
    <w:rsid w:val="005572EC"/>
    <w:pPr>
      <w:spacing w:before="100" w:beforeAutospacing="1" w:after="100" w:afterAutospacing="1"/>
      <w:ind w:left="600"/>
    </w:pPr>
    <w:rPr>
      <w:rFonts w:eastAsia="Times New Roman"/>
      <w:kern w:val="0"/>
      <w:lang w:eastAsia="et-EE"/>
      <w14:ligatures w14:val="none"/>
    </w:rPr>
  </w:style>
  <w:style w:type="character" w:customStyle="1" w:styleId="cf11">
    <w:name w:val="cf11"/>
    <w:basedOn w:val="Liguvaikefont"/>
    <w:rsid w:val="005572EC"/>
    <w:rPr>
      <w:rFonts w:ascii="Segoe UI" w:hAnsi="Segoe UI" w:cs="Segoe UI" w:hint="default"/>
      <w:color w:val="FF0000"/>
      <w:sz w:val="18"/>
      <w:szCs w:val="18"/>
      <w:vertAlign w:val="superscript"/>
    </w:rPr>
  </w:style>
  <w:style w:type="character" w:customStyle="1" w:styleId="cf21">
    <w:name w:val="cf21"/>
    <w:basedOn w:val="Liguvaikefont"/>
    <w:rsid w:val="005572EC"/>
    <w:rPr>
      <w:rFonts w:ascii="Segoe UI" w:hAnsi="Segoe UI" w:cs="Segoe UI" w:hint="default"/>
      <w:color w:val="FF0000"/>
      <w:sz w:val="18"/>
      <w:szCs w:val="18"/>
      <w:shd w:val="clear" w:color="auto" w:fill="00FFFF"/>
    </w:rPr>
  </w:style>
  <w:style w:type="character" w:customStyle="1" w:styleId="cf41">
    <w:name w:val="cf41"/>
    <w:basedOn w:val="Liguvaikefont"/>
    <w:rsid w:val="005572EC"/>
    <w:rPr>
      <w:rFonts w:ascii="Segoe UI" w:hAnsi="Segoe UI" w:cs="Segoe UI" w:hint="default"/>
      <w:color w:val="FF0000"/>
      <w:sz w:val="18"/>
      <w:szCs w:val="18"/>
      <w:shd w:val="clear" w:color="auto" w:fill="00FFFF"/>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02649">
      <w:bodyDiv w:val="1"/>
      <w:marLeft w:val="0"/>
      <w:marRight w:val="0"/>
      <w:marTop w:val="0"/>
      <w:marBottom w:val="0"/>
      <w:divBdr>
        <w:top w:val="none" w:sz="0" w:space="0" w:color="auto"/>
        <w:left w:val="none" w:sz="0" w:space="0" w:color="auto"/>
        <w:bottom w:val="none" w:sz="0" w:space="0" w:color="auto"/>
        <w:right w:val="none" w:sz="0" w:space="0" w:color="auto"/>
      </w:divBdr>
    </w:div>
    <w:div w:id="973293539">
      <w:bodyDiv w:val="1"/>
      <w:marLeft w:val="0"/>
      <w:marRight w:val="0"/>
      <w:marTop w:val="0"/>
      <w:marBottom w:val="0"/>
      <w:divBdr>
        <w:top w:val="none" w:sz="0" w:space="0" w:color="auto"/>
        <w:left w:val="none" w:sz="0" w:space="0" w:color="auto"/>
        <w:bottom w:val="none" w:sz="0" w:space="0" w:color="auto"/>
        <w:right w:val="none" w:sz="0" w:space="0" w:color="auto"/>
      </w:divBdr>
    </w:div>
    <w:div w:id="1279724207">
      <w:bodyDiv w:val="1"/>
      <w:marLeft w:val="0"/>
      <w:marRight w:val="0"/>
      <w:marTop w:val="0"/>
      <w:marBottom w:val="0"/>
      <w:divBdr>
        <w:top w:val="none" w:sz="0" w:space="0" w:color="auto"/>
        <w:left w:val="none" w:sz="0" w:space="0" w:color="auto"/>
        <w:bottom w:val="none" w:sz="0" w:space="0" w:color="auto"/>
        <w:right w:val="none" w:sz="0" w:space="0" w:color="auto"/>
      </w:divBdr>
    </w:div>
    <w:div w:id="1329940831">
      <w:bodyDiv w:val="1"/>
      <w:marLeft w:val="0"/>
      <w:marRight w:val="0"/>
      <w:marTop w:val="0"/>
      <w:marBottom w:val="0"/>
      <w:divBdr>
        <w:top w:val="none" w:sz="0" w:space="0" w:color="auto"/>
        <w:left w:val="none" w:sz="0" w:space="0" w:color="auto"/>
        <w:bottom w:val="none" w:sz="0" w:space="0" w:color="auto"/>
        <w:right w:val="none" w:sz="0" w:space="0" w:color="auto"/>
      </w:divBdr>
    </w:div>
    <w:div w:id="1402286405">
      <w:bodyDiv w:val="1"/>
      <w:marLeft w:val="0"/>
      <w:marRight w:val="0"/>
      <w:marTop w:val="0"/>
      <w:marBottom w:val="0"/>
      <w:divBdr>
        <w:top w:val="none" w:sz="0" w:space="0" w:color="auto"/>
        <w:left w:val="none" w:sz="0" w:space="0" w:color="auto"/>
        <w:bottom w:val="none" w:sz="0" w:space="0" w:color="auto"/>
        <w:right w:val="none" w:sz="0" w:space="0" w:color="auto"/>
      </w:divBdr>
    </w:div>
    <w:div w:id="1492286858">
      <w:bodyDiv w:val="1"/>
      <w:marLeft w:val="0"/>
      <w:marRight w:val="0"/>
      <w:marTop w:val="0"/>
      <w:marBottom w:val="0"/>
      <w:divBdr>
        <w:top w:val="none" w:sz="0" w:space="0" w:color="auto"/>
        <w:left w:val="none" w:sz="0" w:space="0" w:color="auto"/>
        <w:bottom w:val="none" w:sz="0" w:space="0" w:color="auto"/>
        <w:right w:val="none" w:sz="0" w:space="0" w:color="auto"/>
      </w:divBdr>
    </w:div>
    <w:div w:id="1668090481">
      <w:bodyDiv w:val="1"/>
      <w:marLeft w:val="0"/>
      <w:marRight w:val="0"/>
      <w:marTop w:val="0"/>
      <w:marBottom w:val="0"/>
      <w:divBdr>
        <w:top w:val="none" w:sz="0" w:space="0" w:color="auto"/>
        <w:left w:val="none" w:sz="0" w:space="0" w:color="auto"/>
        <w:bottom w:val="none" w:sz="0" w:space="0" w:color="auto"/>
        <w:right w:val="none" w:sz="0" w:space="0" w:color="auto"/>
      </w:divBdr>
    </w:div>
    <w:div w:id="1871720295">
      <w:bodyDiv w:val="1"/>
      <w:marLeft w:val="0"/>
      <w:marRight w:val="0"/>
      <w:marTop w:val="0"/>
      <w:marBottom w:val="0"/>
      <w:divBdr>
        <w:top w:val="none" w:sz="0" w:space="0" w:color="auto"/>
        <w:left w:val="none" w:sz="0" w:space="0" w:color="auto"/>
        <w:bottom w:val="none" w:sz="0" w:space="0" w:color="auto"/>
        <w:right w:val="none" w:sz="0" w:space="0" w:color="auto"/>
      </w:divBdr>
    </w:div>
    <w:div w:id="1906647879">
      <w:bodyDiv w:val="1"/>
      <w:marLeft w:val="0"/>
      <w:marRight w:val="0"/>
      <w:marTop w:val="0"/>
      <w:marBottom w:val="0"/>
      <w:divBdr>
        <w:top w:val="none" w:sz="0" w:space="0" w:color="auto"/>
        <w:left w:val="none" w:sz="0" w:space="0" w:color="auto"/>
        <w:bottom w:val="none" w:sz="0" w:space="0" w:color="auto"/>
        <w:right w:val="none" w:sz="0" w:space="0" w:color="auto"/>
      </w:divBdr>
    </w:div>
    <w:div w:id="1941136443">
      <w:bodyDiv w:val="1"/>
      <w:marLeft w:val="0"/>
      <w:marRight w:val="0"/>
      <w:marTop w:val="0"/>
      <w:marBottom w:val="0"/>
      <w:divBdr>
        <w:top w:val="none" w:sz="0" w:space="0" w:color="auto"/>
        <w:left w:val="none" w:sz="0" w:space="0" w:color="auto"/>
        <w:bottom w:val="none" w:sz="0" w:space="0" w:color="auto"/>
        <w:right w:val="none" w:sz="0" w:space="0" w:color="auto"/>
      </w:divBdr>
    </w:div>
    <w:div w:id="203299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10DD28-997C-4236-A94D-ADEE0BA3CA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DF0576-08E9-445C-AC9D-9DF7949CCCCB}">
  <ds:schemaRefs>
    <ds:schemaRef ds:uri="http://schemas.microsoft.com/sharepoint/v3/contenttype/forms"/>
  </ds:schemaRefs>
</ds:datastoreItem>
</file>

<file path=customXml/itemProps3.xml><?xml version="1.0" encoding="utf-8"?>
<ds:datastoreItem xmlns:ds="http://schemas.openxmlformats.org/officeDocument/2006/customXml" ds:itemID="{91A79FF1-B44E-4F6B-AEAF-D31C894D8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13</Pages>
  <Words>4634</Words>
  <Characters>26879</Characters>
  <Application>Microsoft Office Word</Application>
  <DocSecurity>0</DocSecurity>
  <Lines>223</Lines>
  <Paragraphs>62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Mari Käbi</cp:lastModifiedBy>
  <cp:revision>17</cp:revision>
  <cp:lastPrinted>2024-05-16T07:17:00Z</cp:lastPrinted>
  <dcterms:created xsi:type="dcterms:W3CDTF">2024-07-22T07:49:00Z</dcterms:created>
  <dcterms:modified xsi:type="dcterms:W3CDTF">2024-08-15T07:31:00Z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